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0B4" w:rsidRDefault="00FF30B4" w:rsidP="001B55FD">
      <w:pPr>
        <w:spacing w:after="200"/>
        <w:contextualSpacing/>
        <w:rPr>
          <w:b/>
        </w:rPr>
      </w:pPr>
    </w:p>
    <w:p w:rsidR="00FF30B4" w:rsidRPr="00FF30B4" w:rsidRDefault="00FF30B4" w:rsidP="00FF30B4">
      <w:pPr>
        <w:spacing w:after="200"/>
        <w:contextualSpacing/>
        <w:jc w:val="center"/>
      </w:pPr>
      <w:r w:rsidRPr="00FF30B4">
        <w:t>Програма за развитие на селските райони 20</w:t>
      </w:r>
      <w:r w:rsidR="00AE0AE2">
        <w:t>14</w:t>
      </w:r>
      <w:r w:rsidRPr="00FF30B4">
        <w:t xml:space="preserve"> - 20</w:t>
      </w:r>
      <w:r w:rsidR="00AE0AE2">
        <w:t>20</w:t>
      </w:r>
      <w:r w:rsidRPr="00FF30B4">
        <w:t xml:space="preserve"> г.</w:t>
      </w:r>
    </w:p>
    <w:p w:rsidR="00FF30B4" w:rsidRPr="00FF30B4" w:rsidRDefault="00AE0AE2" w:rsidP="00FF30B4">
      <w:pPr>
        <w:spacing w:after="200"/>
        <w:contextualSpacing/>
        <w:jc w:val="center"/>
      </w:pPr>
      <w:r>
        <w:t>Подмярка 6.</w:t>
      </w:r>
      <w:r w:rsidR="00DB2E27">
        <w:t>3</w:t>
      </w:r>
      <w:r>
        <w:t xml:space="preserve"> "Стартова помощ за </w:t>
      </w:r>
      <w:r w:rsidR="00DB2E27">
        <w:t>развитието на малки стопанства</w:t>
      </w:r>
      <w:r>
        <w:t>"</w:t>
      </w:r>
    </w:p>
    <w:p w:rsidR="00FF30B4" w:rsidRDefault="00FF30B4" w:rsidP="00FF30B4">
      <w:pPr>
        <w:spacing w:after="200"/>
        <w:contextualSpacing/>
        <w:rPr>
          <w:b/>
        </w:rPr>
      </w:pPr>
    </w:p>
    <w:p w:rsidR="00FF30B4" w:rsidRPr="00216D17" w:rsidRDefault="00FF30B4" w:rsidP="00FF30B4">
      <w:pPr>
        <w:spacing w:after="200"/>
        <w:contextualSpacing/>
        <w:rPr>
          <w:b/>
        </w:rPr>
      </w:pPr>
      <w:r>
        <w:rPr>
          <w:b/>
        </w:rPr>
        <w:tab/>
      </w:r>
      <w:r>
        <w:rPr>
          <w:b/>
        </w:rPr>
        <w:tab/>
      </w:r>
      <w:r>
        <w:rPr>
          <w:b/>
        </w:rPr>
        <w:tab/>
      </w:r>
      <w:r>
        <w:rPr>
          <w:b/>
        </w:rPr>
        <w:tab/>
      </w:r>
      <w:r>
        <w:rPr>
          <w:b/>
        </w:rPr>
        <w:tab/>
      </w:r>
      <w:r>
        <w:rPr>
          <w:b/>
        </w:rPr>
        <w:tab/>
      </w:r>
      <w:r>
        <w:rPr>
          <w:b/>
        </w:rPr>
        <w:tab/>
      </w:r>
      <w:r w:rsidRPr="00216D17">
        <w:rPr>
          <w:b/>
        </w:rPr>
        <w:t>ДО</w:t>
      </w:r>
    </w:p>
    <w:p w:rsidR="00FF30B4" w:rsidRPr="00070226" w:rsidRDefault="00FF30B4" w:rsidP="00FF30B4">
      <w:pPr>
        <w:spacing w:after="200"/>
        <w:contextualSpacing/>
        <w:rPr>
          <w:b/>
          <w:lang w:val="en-US"/>
        </w:rPr>
      </w:pPr>
      <w:r w:rsidRPr="00216D17">
        <w:rPr>
          <w:b/>
        </w:rPr>
        <w:tab/>
      </w:r>
      <w:r w:rsidRPr="00216D17">
        <w:rPr>
          <w:b/>
        </w:rPr>
        <w:tab/>
      </w:r>
      <w:r w:rsidRPr="00216D17">
        <w:rPr>
          <w:b/>
        </w:rPr>
        <w:tab/>
      </w:r>
      <w:r w:rsidRPr="00216D17">
        <w:rPr>
          <w:b/>
        </w:rPr>
        <w:tab/>
      </w:r>
      <w:r w:rsidRPr="00216D17">
        <w:rPr>
          <w:b/>
        </w:rPr>
        <w:tab/>
      </w:r>
      <w:r w:rsidRPr="00216D17">
        <w:rPr>
          <w:b/>
        </w:rPr>
        <w:tab/>
      </w:r>
      <w:r w:rsidRPr="00216D17">
        <w:rPr>
          <w:b/>
        </w:rPr>
        <w:tab/>
        <w:t>ДИРЕКТОР</w:t>
      </w:r>
      <w:r w:rsidR="00070226">
        <w:rPr>
          <w:b/>
          <w:lang w:val="en-US"/>
        </w:rPr>
        <w:t>A</w:t>
      </w:r>
    </w:p>
    <w:p w:rsidR="0047697D" w:rsidRDefault="00FF30B4" w:rsidP="00FF30B4">
      <w:pPr>
        <w:spacing w:after="200"/>
        <w:contextualSpacing/>
        <w:rPr>
          <w:ins w:id="0" w:author="mariyani" w:date="2016-02-24T15:53:00Z"/>
          <w:b/>
        </w:rPr>
      </w:pPr>
      <w:r w:rsidRPr="00216D17">
        <w:rPr>
          <w:b/>
        </w:rPr>
        <w:tab/>
      </w:r>
      <w:r w:rsidRPr="00216D17">
        <w:rPr>
          <w:b/>
        </w:rPr>
        <w:tab/>
      </w:r>
      <w:r w:rsidRPr="00216D17">
        <w:rPr>
          <w:b/>
        </w:rPr>
        <w:tab/>
      </w:r>
      <w:r w:rsidRPr="00216D17">
        <w:rPr>
          <w:b/>
        </w:rPr>
        <w:tab/>
      </w:r>
      <w:r w:rsidRPr="00216D17">
        <w:rPr>
          <w:b/>
        </w:rPr>
        <w:tab/>
      </w:r>
      <w:r w:rsidRPr="00216D17">
        <w:rPr>
          <w:b/>
        </w:rPr>
        <w:tab/>
      </w:r>
      <w:r w:rsidRPr="00216D17">
        <w:rPr>
          <w:b/>
        </w:rPr>
        <w:tab/>
        <w:t xml:space="preserve">НА </w:t>
      </w:r>
      <w:r w:rsidR="0047697D">
        <w:rPr>
          <w:b/>
        </w:rPr>
        <w:t xml:space="preserve">ОД НА </w:t>
      </w:r>
      <w:r w:rsidRPr="00216D17">
        <w:rPr>
          <w:b/>
        </w:rPr>
        <w:t>ДЪРЖАВЕН ФОНД</w:t>
      </w:r>
    </w:p>
    <w:p w:rsidR="0025003F" w:rsidRPr="00070226" w:rsidRDefault="00FF30B4">
      <w:pPr>
        <w:spacing w:after="200"/>
        <w:ind w:left="4254" w:firstLine="709"/>
        <w:contextualSpacing/>
        <w:rPr>
          <w:b/>
          <w:lang w:val="en-US"/>
        </w:rPr>
      </w:pPr>
      <w:r w:rsidRPr="00216D17">
        <w:rPr>
          <w:b/>
        </w:rPr>
        <w:t xml:space="preserve"> "ЗЕМЕДЕЛИЕ"</w:t>
      </w:r>
      <w:ins w:id="1" w:author="kunkad" w:date="2016-02-25T07:47:00Z">
        <w:r w:rsidR="00070226">
          <w:rPr>
            <w:b/>
            <w:lang w:val="en-US"/>
          </w:rPr>
          <w:t>-</w:t>
        </w:r>
      </w:ins>
      <w:r w:rsidR="0047697D">
        <w:rPr>
          <w:b/>
        </w:rPr>
        <w:t>ГР. .....</w:t>
      </w:r>
      <w:r w:rsidR="00070226">
        <w:rPr>
          <w:b/>
          <w:lang w:val="en-US"/>
        </w:rPr>
        <w:t>..............................</w:t>
      </w:r>
    </w:p>
    <w:p w:rsidR="00E62A0D" w:rsidRPr="00216D17" w:rsidRDefault="00FF30B4" w:rsidP="00FF30B4">
      <w:pPr>
        <w:spacing w:after="200"/>
        <w:contextualSpacing/>
        <w:rPr>
          <w:b/>
        </w:rPr>
      </w:pPr>
      <w:r w:rsidRPr="00216D17">
        <w:rPr>
          <w:b/>
        </w:rPr>
        <w:tab/>
      </w:r>
      <w:r w:rsidRPr="00216D17">
        <w:rPr>
          <w:b/>
        </w:rPr>
        <w:tab/>
      </w:r>
      <w:r w:rsidRPr="00216D17">
        <w:rPr>
          <w:b/>
        </w:rPr>
        <w:tab/>
      </w:r>
      <w:r w:rsidRPr="00216D17">
        <w:rPr>
          <w:b/>
        </w:rPr>
        <w:tab/>
      </w:r>
      <w:r w:rsidRPr="00216D17">
        <w:rPr>
          <w:b/>
        </w:rPr>
        <w:tab/>
      </w:r>
      <w:r w:rsidRPr="00216D17">
        <w:rPr>
          <w:b/>
        </w:rPr>
        <w:tab/>
      </w:r>
      <w:r w:rsidRPr="00216D17">
        <w:rPr>
          <w:b/>
        </w:rPr>
        <w:tab/>
      </w:r>
    </w:p>
    <w:p w:rsidR="002C00D5" w:rsidRPr="00734FDC" w:rsidRDefault="002C00D5" w:rsidP="00E62A0D">
      <w:pPr>
        <w:spacing w:after="200"/>
        <w:contextualSpacing/>
        <w:jc w:val="center"/>
        <w:rPr>
          <w:b/>
        </w:rPr>
      </w:pPr>
    </w:p>
    <w:p w:rsidR="00FF30B4" w:rsidRDefault="00FF30B4" w:rsidP="00FF30B4">
      <w:pPr>
        <w:spacing w:after="200"/>
        <w:ind w:firstLine="708"/>
        <w:jc w:val="center"/>
        <w:rPr>
          <w:b/>
        </w:rPr>
      </w:pPr>
    </w:p>
    <w:p w:rsidR="00FF30B4" w:rsidRDefault="009315DD" w:rsidP="005F20FD">
      <w:pPr>
        <w:spacing w:after="200"/>
        <w:jc w:val="center"/>
        <w:rPr>
          <w:b/>
        </w:rPr>
      </w:pPr>
      <w:r>
        <w:rPr>
          <w:b/>
        </w:rPr>
        <w:t>ИСКАНЕ/</w:t>
      </w:r>
      <w:r w:rsidR="00EF449F">
        <w:rPr>
          <w:b/>
        </w:rPr>
        <w:t>УВЕДОМЛЕНИЕ ЗА ПРОМЯНА</w:t>
      </w:r>
    </w:p>
    <w:p w:rsidR="00FF30B4" w:rsidRDefault="00FF30B4" w:rsidP="006150BD">
      <w:pPr>
        <w:spacing w:after="200"/>
        <w:jc w:val="center"/>
        <w:rPr>
          <w:b/>
        </w:rPr>
      </w:pPr>
      <w:r w:rsidRPr="00FF30B4">
        <w:rPr>
          <w:b/>
        </w:rPr>
        <w:t>от</w:t>
      </w:r>
    </w:p>
    <w:p w:rsidR="00FF30B4" w:rsidRDefault="00FF30B4" w:rsidP="006150BD">
      <w:pPr>
        <w:spacing w:after="200"/>
        <w:jc w:val="center"/>
        <w:rPr>
          <w:b/>
        </w:rPr>
      </w:pPr>
      <w:r>
        <w:rPr>
          <w:b/>
        </w:rPr>
        <w:t>_____________________________________________________________________</w:t>
      </w:r>
    </w:p>
    <w:p w:rsidR="00FF30B4" w:rsidRPr="00FF30B4" w:rsidRDefault="00FF30B4" w:rsidP="006150BD">
      <w:pPr>
        <w:spacing w:after="200"/>
        <w:jc w:val="center"/>
      </w:pPr>
      <w:r w:rsidRPr="00FF30B4">
        <w:t>(трите имена на ползвателя на помощта</w:t>
      </w:r>
      <w:r w:rsidR="00B250FD">
        <w:t xml:space="preserve"> или представляващия</w:t>
      </w:r>
      <w:r w:rsidR="00120C86">
        <w:t xml:space="preserve"> ЕТ/ЕООД/ООД/Кооперация - ползвател</w:t>
      </w:r>
      <w:r w:rsidRPr="00FF30B4">
        <w:t>)</w:t>
      </w:r>
    </w:p>
    <w:p w:rsidR="00FF30B4" w:rsidRPr="00B96740" w:rsidRDefault="00FF30B4" w:rsidP="00FF30B4">
      <w:pPr>
        <w:jc w:val="both"/>
        <w:rPr>
          <w:b/>
        </w:rPr>
      </w:pPr>
      <w:r w:rsidRPr="00B96740">
        <w:rPr>
          <w:b/>
        </w:rPr>
        <w:t>УРН:__/__/__/__/__/__</w:t>
      </w:r>
      <w:r w:rsidR="00EF449F" w:rsidRPr="00B96740">
        <w:rPr>
          <w:b/>
        </w:rPr>
        <w:t>/</w:t>
      </w:r>
    </w:p>
    <w:p w:rsidR="00FF30B4" w:rsidRPr="00B96740" w:rsidRDefault="00FF30B4" w:rsidP="00FF30B4">
      <w:pPr>
        <w:jc w:val="both"/>
        <w:rPr>
          <w:b/>
        </w:rPr>
      </w:pPr>
    </w:p>
    <w:p w:rsidR="00FF30B4" w:rsidRPr="00B96740" w:rsidRDefault="00FF30B4" w:rsidP="00FF30B4">
      <w:pPr>
        <w:jc w:val="both"/>
        <w:rPr>
          <w:b/>
        </w:rPr>
      </w:pPr>
      <w:r w:rsidRPr="00B96740">
        <w:rPr>
          <w:b/>
        </w:rPr>
        <w:t>№ на договора: __/__/__/__/__/__/__/__/__/__/__/</w:t>
      </w:r>
    </w:p>
    <w:p w:rsidR="00FF30B4" w:rsidRPr="00B96740" w:rsidRDefault="00FF30B4" w:rsidP="00FF30B4">
      <w:pPr>
        <w:jc w:val="both"/>
        <w:rPr>
          <w:b/>
        </w:rPr>
      </w:pPr>
    </w:p>
    <w:p w:rsidR="00FF30B4" w:rsidRPr="00B96740" w:rsidRDefault="00FF30B4" w:rsidP="00FF30B4">
      <w:pPr>
        <w:jc w:val="both"/>
        <w:rPr>
          <w:b/>
        </w:rPr>
      </w:pPr>
      <w:r w:rsidRPr="00B96740">
        <w:rPr>
          <w:b/>
        </w:rPr>
        <w:t xml:space="preserve">Дата на сключване на договора  </w:t>
      </w:r>
      <w:r w:rsidR="00B96740" w:rsidRPr="00B96740">
        <w:rPr>
          <w:b/>
        </w:rPr>
        <w:t>......</w:t>
      </w:r>
      <w:r w:rsidRPr="00B96740">
        <w:rPr>
          <w:b/>
        </w:rPr>
        <w:t>...... 20.... г.</w:t>
      </w:r>
    </w:p>
    <w:p w:rsidR="00FF30B4" w:rsidRDefault="00FF30B4" w:rsidP="00FF30B4">
      <w:pPr>
        <w:jc w:val="both"/>
      </w:pPr>
    </w:p>
    <w:p w:rsidR="00FF30B4" w:rsidRDefault="00FF30B4" w:rsidP="00FF30B4">
      <w:pPr>
        <w:jc w:val="both"/>
      </w:pPr>
      <w:r w:rsidRPr="00FF30B4">
        <w:t xml:space="preserve">Относно: </w:t>
      </w:r>
      <w:r w:rsidR="009315DD">
        <w:t>Искане/</w:t>
      </w:r>
      <w:r w:rsidR="00B96740">
        <w:t>Уведомление за:</w:t>
      </w:r>
    </w:p>
    <w:p w:rsidR="00FF30B4" w:rsidRPr="0014489C" w:rsidRDefault="00FF30B4" w:rsidP="00FF30B4">
      <w:pPr>
        <w:jc w:val="both"/>
        <w:rPr>
          <w:color w:val="000000" w:themeColor="text1"/>
        </w:rPr>
      </w:pPr>
    </w:p>
    <w:p w:rsidR="00FF30B4" w:rsidRPr="0014489C" w:rsidRDefault="00FF30B4" w:rsidP="00FF30B4">
      <w:pPr>
        <w:jc w:val="both"/>
        <w:rPr>
          <w:color w:val="000000" w:themeColor="text1"/>
        </w:rPr>
      </w:pPr>
      <w:r w:rsidRPr="0014489C">
        <w:rPr>
          <w:color w:val="000000" w:themeColor="text1"/>
        </w:rPr>
        <w:sym w:font="Wingdings" w:char="F071"/>
      </w:r>
      <w:r w:rsidRPr="0014489C">
        <w:rPr>
          <w:color w:val="000000" w:themeColor="text1"/>
        </w:rPr>
        <w:t xml:space="preserve"> </w:t>
      </w:r>
      <w:r w:rsidR="009315DD" w:rsidRPr="0014489C">
        <w:rPr>
          <w:color w:val="000000" w:themeColor="text1"/>
        </w:rPr>
        <w:t xml:space="preserve">промяна в отглежданите </w:t>
      </w:r>
      <w:r w:rsidR="00216D17" w:rsidRPr="0014489C">
        <w:rPr>
          <w:color w:val="000000" w:themeColor="text1"/>
        </w:rPr>
        <w:t xml:space="preserve">основни/междинни култури </w:t>
      </w:r>
      <w:r w:rsidR="002674AD" w:rsidRPr="0014489C">
        <w:rPr>
          <w:color w:val="000000" w:themeColor="text1"/>
        </w:rPr>
        <w:t xml:space="preserve">- </w:t>
      </w:r>
      <w:r w:rsidR="00625800" w:rsidRPr="0014489C">
        <w:rPr>
          <w:color w:val="000000" w:themeColor="text1"/>
        </w:rPr>
        <w:t>един вид едногодишни култури в друг вид едногодишни/многогодишни култури и/или от един вид трайни насаждения в друг вид трайни насаждения със същия размер СПО на единица площ</w:t>
      </w:r>
      <w:r w:rsidR="009315DD" w:rsidRPr="0014489C">
        <w:rPr>
          <w:color w:val="000000" w:themeColor="text1"/>
        </w:rPr>
        <w:t>;</w:t>
      </w:r>
    </w:p>
    <w:p w:rsidR="003508A9" w:rsidRPr="0014489C" w:rsidRDefault="003508A9" w:rsidP="009315DD">
      <w:pPr>
        <w:jc w:val="both"/>
        <w:rPr>
          <w:color w:val="000000" w:themeColor="text1"/>
        </w:rPr>
      </w:pPr>
      <w:r w:rsidRPr="0014489C">
        <w:rPr>
          <w:color w:val="000000" w:themeColor="text1"/>
        </w:rPr>
        <w:sym w:font="Wingdings" w:char="F06F"/>
      </w:r>
      <w:r w:rsidRPr="0014489C">
        <w:rPr>
          <w:color w:val="000000" w:themeColor="text1"/>
        </w:rPr>
        <w:t xml:space="preserve"> промяна в заложените в бизнес плана инвестиции </w:t>
      </w:r>
      <w:r w:rsidR="002F492A" w:rsidRPr="0014489C">
        <w:rPr>
          <w:color w:val="000000" w:themeColor="text1"/>
        </w:rPr>
        <w:t>в дълготрайни материални и/или нематериални активи, необходими за нуждите на стопанството</w:t>
      </w:r>
      <w:r w:rsidRPr="0014489C">
        <w:rPr>
          <w:color w:val="000000" w:themeColor="text1"/>
        </w:rPr>
        <w:t xml:space="preserve">; </w:t>
      </w:r>
    </w:p>
    <w:p w:rsidR="00F47450" w:rsidRPr="0014489C" w:rsidRDefault="00F47450" w:rsidP="009315DD">
      <w:pPr>
        <w:jc w:val="both"/>
        <w:rPr>
          <w:color w:val="000000" w:themeColor="text1"/>
        </w:rPr>
      </w:pPr>
      <w:r w:rsidRPr="0014489C">
        <w:rPr>
          <w:color w:val="000000" w:themeColor="text1"/>
        </w:rPr>
        <w:sym w:font="Wingdings" w:char="F071"/>
      </w:r>
      <w:r w:rsidRPr="0014489C">
        <w:rPr>
          <w:color w:val="000000" w:themeColor="text1"/>
        </w:rPr>
        <w:t xml:space="preserve"> </w:t>
      </w:r>
      <w:r w:rsidR="00625800" w:rsidRPr="0014489C">
        <w:rPr>
          <w:color w:val="000000" w:themeColor="text1"/>
        </w:rPr>
        <w:t>подмяна/замяна на един вид дребен рогат добитък с друг вид такъв</w:t>
      </w:r>
      <w:r w:rsidRPr="0014489C">
        <w:rPr>
          <w:color w:val="000000" w:themeColor="text1"/>
        </w:rPr>
        <w:t>;</w:t>
      </w:r>
    </w:p>
    <w:p w:rsidR="009315DD" w:rsidRPr="0014489C" w:rsidRDefault="009315DD" w:rsidP="002F492A">
      <w:pPr>
        <w:rPr>
          <w:color w:val="000000" w:themeColor="text1"/>
        </w:rPr>
      </w:pPr>
      <w:r w:rsidRPr="0014489C">
        <w:rPr>
          <w:color w:val="000000" w:themeColor="text1"/>
        </w:rPr>
        <w:sym w:font="Wingdings" w:char="F071"/>
      </w:r>
      <w:r w:rsidRPr="0014489C">
        <w:rPr>
          <w:color w:val="000000" w:themeColor="text1"/>
        </w:rPr>
        <w:t xml:space="preserve"> </w:t>
      </w:r>
      <w:r w:rsidR="00CC3B23" w:rsidRPr="0014489C">
        <w:rPr>
          <w:color w:val="000000" w:themeColor="text1"/>
        </w:rPr>
        <w:t xml:space="preserve">промяна на </w:t>
      </w:r>
      <w:r w:rsidRPr="0014489C">
        <w:rPr>
          <w:color w:val="000000" w:themeColor="text1"/>
        </w:rPr>
        <w:t>заложените в бизнес плана</w:t>
      </w:r>
      <w:r w:rsidRPr="0014489C">
        <w:rPr>
          <w:color w:val="FF0000"/>
        </w:rPr>
        <w:t xml:space="preserve"> </w:t>
      </w:r>
      <w:r w:rsidR="0014489C" w:rsidRPr="00F936E1">
        <w:t>цели и специфични</w:t>
      </w:r>
      <w:r w:rsidR="0014489C" w:rsidRPr="0014489C">
        <w:rPr>
          <w:color w:val="000000" w:themeColor="text1"/>
        </w:rPr>
        <w:t xml:space="preserve"> резултати</w:t>
      </w:r>
      <w:r w:rsidR="002F492A" w:rsidRPr="0014489C">
        <w:rPr>
          <w:color w:val="000000" w:themeColor="text1"/>
        </w:rPr>
        <w:t>;</w:t>
      </w:r>
    </w:p>
    <w:p w:rsidR="009315DD" w:rsidRPr="0014489C" w:rsidRDefault="009315DD" w:rsidP="00FF30B4">
      <w:pPr>
        <w:jc w:val="both"/>
        <w:rPr>
          <w:color w:val="000000" w:themeColor="text1"/>
        </w:rPr>
      </w:pPr>
      <w:r w:rsidRPr="0014489C">
        <w:rPr>
          <w:color w:val="000000" w:themeColor="text1"/>
        </w:rPr>
        <w:sym w:font="Wingdings" w:char="F071"/>
      </w:r>
      <w:r w:rsidRPr="0014489C">
        <w:rPr>
          <w:color w:val="000000" w:themeColor="text1"/>
        </w:rPr>
        <w:t xml:space="preserve"> </w:t>
      </w:r>
      <w:r w:rsidR="00CC3B23" w:rsidRPr="0014489C">
        <w:rPr>
          <w:color w:val="000000" w:themeColor="text1"/>
        </w:rPr>
        <w:t xml:space="preserve">промяна на </w:t>
      </w:r>
      <w:r w:rsidRPr="0014489C">
        <w:rPr>
          <w:color w:val="000000" w:themeColor="text1"/>
        </w:rPr>
        <w:t>заложените в бизнес плана дейности, които ще бъдат извършени в рамките на периода за проверка изпълнението на бизнес плана;</w:t>
      </w:r>
    </w:p>
    <w:p w:rsidR="00B6120A" w:rsidRPr="0014489C" w:rsidRDefault="00D27F6A" w:rsidP="008F5475">
      <w:pPr>
        <w:pStyle w:val="NoSpacing"/>
        <w:rPr>
          <w:color w:val="000000" w:themeColor="text1"/>
        </w:rPr>
      </w:pPr>
      <w:r w:rsidRPr="0014489C">
        <w:rPr>
          <w:color w:val="000000" w:themeColor="text1"/>
        </w:rPr>
        <w:sym w:font="Wingdings" w:char="F071"/>
      </w:r>
      <w:r w:rsidRPr="0014489C">
        <w:rPr>
          <w:color w:val="000000" w:themeColor="text1"/>
        </w:rPr>
        <w:t xml:space="preserve"> </w:t>
      </w:r>
      <w:r w:rsidR="009A5720" w:rsidRPr="0014489C">
        <w:rPr>
          <w:color w:val="000000" w:themeColor="text1"/>
        </w:rPr>
        <w:t>п</w:t>
      </w:r>
      <w:r w:rsidRPr="0014489C">
        <w:rPr>
          <w:color w:val="000000" w:themeColor="text1"/>
        </w:rPr>
        <w:t>ромяна на избраната крайна дата на периода за проверка на изпълнението на бизнес плана</w:t>
      </w:r>
      <w:r w:rsidR="00B22433" w:rsidRPr="0014489C">
        <w:rPr>
          <w:color w:val="000000" w:themeColor="text1"/>
        </w:rPr>
        <w:t>;</w:t>
      </w:r>
    </w:p>
    <w:p w:rsidR="00216D17" w:rsidRPr="0014489C" w:rsidRDefault="00216D17" w:rsidP="008F5475">
      <w:pPr>
        <w:pStyle w:val="NoSpacing"/>
        <w:rPr>
          <w:color w:val="000000" w:themeColor="text1"/>
          <w:lang w:val="en-US"/>
        </w:rPr>
      </w:pPr>
      <w:r w:rsidRPr="0014489C">
        <w:rPr>
          <w:color w:val="000000" w:themeColor="text1"/>
        </w:rPr>
        <w:sym w:font="Wingdings" w:char="F071"/>
      </w:r>
      <w:r w:rsidRPr="0014489C">
        <w:rPr>
          <w:color w:val="000000" w:themeColor="text1"/>
        </w:rPr>
        <w:t xml:space="preserve"> промяна на банкова сметка</w:t>
      </w:r>
      <w:r w:rsidR="00B22433" w:rsidRPr="0014489C">
        <w:rPr>
          <w:color w:val="000000" w:themeColor="text1"/>
        </w:rPr>
        <w:t>;</w:t>
      </w:r>
    </w:p>
    <w:p w:rsidR="001C5E86" w:rsidRPr="0014489C" w:rsidRDefault="001C5E86" w:rsidP="008F5475">
      <w:pPr>
        <w:pStyle w:val="NoSpacing"/>
        <w:rPr>
          <w:color w:val="000000" w:themeColor="text1"/>
        </w:rPr>
      </w:pPr>
      <w:r w:rsidRPr="0014489C">
        <w:rPr>
          <w:color w:val="000000" w:themeColor="text1"/>
        </w:rPr>
        <w:sym w:font="Wingdings" w:char="F071"/>
      </w:r>
      <w:r w:rsidRPr="0014489C">
        <w:rPr>
          <w:color w:val="000000" w:themeColor="text1"/>
        </w:rPr>
        <w:t xml:space="preserve"> Друга промяна, извън описаните:........................................................................................................</w:t>
      </w:r>
    </w:p>
    <w:p w:rsidR="001C5E86" w:rsidRPr="0014489C" w:rsidRDefault="001C5E86" w:rsidP="001C5E86">
      <w:pPr>
        <w:pStyle w:val="ListParagraph"/>
        <w:spacing w:line="360" w:lineRule="auto"/>
        <w:ind w:left="0"/>
        <w:jc w:val="both"/>
        <w:rPr>
          <w:color w:val="000000" w:themeColor="text1"/>
        </w:rPr>
      </w:pPr>
      <w:r w:rsidRPr="0014489C">
        <w:rPr>
          <w:color w:val="000000" w:themeColor="text1"/>
        </w:rPr>
        <w:t>.......................................................................................................................................................................</w:t>
      </w:r>
    </w:p>
    <w:p w:rsidR="00FF30B4" w:rsidRPr="00216D17" w:rsidRDefault="00FF30B4" w:rsidP="00FF30B4">
      <w:pPr>
        <w:jc w:val="both"/>
      </w:pPr>
    </w:p>
    <w:tbl>
      <w:tblPr>
        <w:tblW w:w="10123" w:type="dxa"/>
        <w:tblInd w:w="61" w:type="dxa"/>
        <w:tblCellMar>
          <w:left w:w="60" w:type="dxa"/>
          <w:right w:w="60" w:type="dxa"/>
        </w:tblCellMar>
        <w:tblLook w:val="0000"/>
      </w:tblPr>
      <w:tblGrid>
        <w:gridCol w:w="10123"/>
      </w:tblGrid>
      <w:tr w:rsidR="00FF30B4" w:rsidRPr="00216D17" w:rsidTr="008E0F6B">
        <w:tc>
          <w:tcPr>
            <w:tcW w:w="10123" w:type="dxa"/>
            <w:tcBorders>
              <w:top w:val="nil"/>
              <w:left w:val="nil"/>
              <w:bottom w:val="nil"/>
              <w:right w:val="nil"/>
            </w:tcBorders>
            <w:shd w:val="clear" w:color="auto" w:fill="FEFEFE"/>
            <w:vAlign w:val="center"/>
          </w:tcPr>
          <w:p w:rsidR="001C5E86" w:rsidRDefault="001C5E86" w:rsidP="00927194">
            <w:pPr>
              <w:ind w:left="1" w:right="1"/>
              <w:rPr>
                <w:b/>
                <w:highlight w:val="white"/>
                <w:shd w:val="clear" w:color="auto" w:fill="FEFEFE"/>
              </w:rPr>
            </w:pPr>
          </w:p>
          <w:p w:rsidR="00FF30B4" w:rsidRPr="00216D17" w:rsidRDefault="00FF30B4" w:rsidP="006339A3">
            <w:pPr>
              <w:ind w:left="1" w:right="1"/>
              <w:rPr>
                <w:b/>
                <w:highlight w:val="white"/>
                <w:shd w:val="clear" w:color="auto" w:fill="FEFEFE"/>
              </w:rPr>
            </w:pPr>
            <w:r w:rsidRPr="00216D17">
              <w:rPr>
                <w:b/>
                <w:highlight w:val="white"/>
                <w:shd w:val="clear" w:color="auto" w:fill="FEFEFE"/>
              </w:rPr>
              <w:t>УВАЖАЕМИ ГОСПОДИН/ГОСПОЖО ДИРЕКТОР,</w:t>
            </w:r>
          </w:p>
        </w:tc>
      </w:tr>
      <w:tr w:rsidR="00FF30B4" w:rsidRPr="00FF30B4" w:rsidTr="008E0F6B">
        <w:tc>
          <w:tcPr>
            <w:tcW w:w="10123" w:type="dxa"/>
            <w:tcBorders>
              <w:top w:val="nil"/>
              <w:left w:val="nil"/>
              <w:bottom w:val="nil"/>
              <w:right w:val="nil"/>
            </w:tcBorders>
            <w:shd w:val="clear" w:color="auto" w:fill="FEFEFE"/>
            <w:vAlign w:val="center"/>
          </w:tcPr>
          <w:p w:rsidR="00FF30B4" w:rsidRPr="00FF30B4" w:rsidRDefault="00FF30B4" w:rsidP="001B55FD">
            <w:pPr>
              <w:ind w:right="1"/>
              <w:rPr>
                <w:sz w:val="20"/>
                <w:szCs w:val="20"/>
                <w:highlight w:val="white"/>
                <w:shd w:val="clear" w:color="auto" w:fill="FEFEFE"/>
              </w:rPr>
            </w:pPr>
          </w:p>
        </w:tc>
      </w:tr>
      <w:tr w:rsidR="00FF30B4" w:rsidRPr="00FF30B4" w:rsidTr="008E0F6B">
        <w:tc>
          <w:tcPr>
            <w:tcW w:w="10123" w:type="dxa"/>
            <w:tcBorders>
              <w:top w:val="nil"/>
              <w:left w:val="nil"/>
              <w:bottom w:val="nil"/>
              <w:right w:val="nil"/>
            </w:tcBorders>
            <w:shd w:val="clear" w:color="auto" w:fill="FEFEFE"/>
            <w:vAlign w:val="center"/>
          </w:tcPr>
          <w:p w:rsidR="00FF30B4" w:rsidRPr="001F405C" w:rsidRDefault="00FF30B4" w:rsidP="002F492A">
            <w:pPr>
              <w:ind w:left="1" w:right="1"/>
              <w:jc w:val="both"/>
            </w:pPr>
            <w:r w:rsidRPr="001F405C">
              <w:t xml:space="preserve">Във връзка с чл. </w:t>
            </w:r>
            <w:r w:rsidR="002F492A">
              <w:t>39</w:t>
            </w:r>
            <w:r w:rsidR="00507EDF">
              <w:t xml:space="preserve"> </w:t>
            </w:r>
            <w:r w:rsidRPr="001F405C">
              <w:t xml:space="preserve">от </w:t>
            </w:r>
            <w:r w:rsidR="00EF449F">
              <w:t xml:space="preserve">НАРЕДБА № </w:t>
            </w:r>
            <w:r w:rsidR="002F492A">
              <w:t xml:space="preserve">10 </w:t>
            </w:r>
            <w:r w:rsidR="00EF449F">
              <w:t xml:space="preserve">от </w:t>
            </w:r>
            <w:r w:rsidR="002F492A">
              <w:t>10.06.2016 г. за прилагане на подмярка 6.3</w:t>
            </w:r>
            <w:r w:rsidR="00EF449F">
              <w:t xml:space="preserve"> "Стартова помощ за </w:t>
            </w:r>
            <w:r w:rsidR="002F492A">
              <w:t>развитието на малки стопанства</w:t>
            </w:r>
            <w:r w:rsidR="00EF449F">
              <w:t xml:space="preserve">" от мярка 6 "Развитие на стопанства и предприятия" от Програмата за развитие на селските райони за периода 2014 – 2020 г. </w:t>
            </w:r>
            <w:r w:rsidR="0075005E">
              <w:t xml:space="preserve">Ви уведомявам за възникнала необходимост от </w:t>
            </w:r>
            <w:r w:rsidRPr="001F405C">
              <w:t>извършване на следните п</w:t>
            </w:r>
            <w:r w:rsidR="002D79ED">
              <w:t>ромени</w:t>
            </w:r>
            <w:r w:rsidR="001B55FD">
              <w:t>:</w:t>
            </w:r>
          </w:p>
        </w:tc>
      </w:tr>
      <w:tr w:rsidR="00FF30B4" w:rsidRPr="00FF30B4" w:rsidTr="008E0F6B">
        <w:tc>
          <w:tcPr>
            <w:tcW w:w="10123" w:type="dxa"/>
            <w:tcBorders>
              <w:top w:val="nil"/>
              <w:left w:val="nil"/>
              <w:bottom w:val="nil"/>
              <w:right w:val="nil"/>
            </w:tcBorders>
            <w:shd w:val="clear" w:color="auto" w:fill="FEFEFE"/>
            <w:vAlign w:val="center"/>
          </w:tcPr>
          <w:p w:rsidR="001B55FD" w:rsidRDefault="001B55FD" w:rsidP="001B55FD">
            <w:pPr>
              <w:ind w:right="1"/>
              <w:rPr>
                <w:b/>
              </w:rPr>
            </w:pPr>
          </w:p>
          <w:p w:rsidR="00613D91" w:rsidRPr="00613D91" w:rsidRDefault="00FF30B4" w:rsidP="00572A51">
            <w:pPr>
              <w:ind w:right="1"/>
              <w:rPr>
                <w:b/>
              </w:rPr>
            </w:pPr>
            <w:r w:rsidRPr="00613D91">
              <w:rPr>
                <w:b/>
              </w:rPr>
              <w:t xml:space="preserve">І. </w:t>
            </w:r>
            <w:r w:rsidR="00216D17" w:rsidRPr="00216D17">
              <w:rPr>
                <w:b/>
              </w:rPr>
              <w:t>О</w:t>
            </w:r>
            <w:r w:rsidR="00216D17">
              <w:rPr>
                <w:b/>
              </w:rPr>
              <w:t>тглеждани</w:t>
            </w:r>
            <w:r w:rsidR="00216D17" w:rsidRPr="00216D17">
              <w:rPr>
                <w:b/>
              </w:rPr>
              <w:t xml:space="preserve"> основни</w:t>
            </w:r>
            <w:r w:rsidR="00216D17" w:rsidRPr="00BD16C0">
              <w:rPr>
                <w:b/>
              </w:rPr>
              <w:t>/</w:t>
            </w:r>
            <w:r w:rsidR="00216D17" w:rsidRPr="00AA4521">
              <w:rPr>
                <w:b/>
              </w:rPr>
              <w:t>междинни</w:t>
            </w:r>
            <w:r w:rsidR="00216D17" w:rsidRPr="00216D17">
              <w:rPr>
                <w:b/>
              </w:rPr>
              <w:t xml:space="preserve"> култури </w:t>
            </w:r>
          </w:p>
        </w:tc>
      </w:tr>
      <w:tr w:rsidR="00FF30B4" w:rsidRPr="00FF30B4" w:rsidTr="008E0F6B">
        <w:tc>
          <w:tcPr>
            <w:tcW w:w="10123" w:type="dxa"/>
            <w:tcBorders>
              <w:top w:val="nil"/>
              <w:left w:val="nil"/>
              <w:bottom w:val="nil"/>
              <w:right w:val="nil"/>
            </w:tcBorders>
            <w:shd w:val="clear" w:color="auto" w:fill="FEFEFE"/>
            <w:vAlign w:val="center"/>
          </w:tcPr>
          <w:p w:rsidR="00FF30B4" w:rsidRPr="001F405C" w:rsidRDefault="001F405C" w:rsidP="00E25A5B">
            <w:pPr>
              <w:ind w:left="1" w:right="1"/>
            </w:pPr>
            <w:r>
              <w:sym w:font="Wingdings" w:char="F071"/>
            </w:r>
            <w:r w:rsidR="00FF30B4" w:rsidRPr="001F405C">
              <w:t xml:space="preserve"> без промяна (не се попълва</w:t>
            </w:r>
            <w:r w:rsidR="00E25A5B">
              <w:t>т</w:t>
            </w:r>
            <w:r w:rsidR="00FF30B4" w:rsidRPr="001F405C">
              <w:t xml:space="preserve"> таблиц</w:t>
            </w:r>
            <w:r w:rsidR="00E25A5B">
              <w:t>ите</w:t>
            </w:r>
            <w:r w:rsidR="00FF30B4" w:rsidRPr="001F405C">
              <w:t xml:space="preserve"> по-долу, ако се отбележи тази възможност);</w:t>
            </w:r>
          </w:p>
        </w:tc>
      </w:tr>
      <w:tr w:rsidR="00FF30B4" w:rsidRPr="00FF30B4" w:rsidTr="008E0F6B">
        <w:tc>
          <w:tcPr>
            <w:tcW w:w="10123" w:type="dxa"/>
            <w:tcBorders>
              <w:top w:val="nil"/>
              <w:left w:val="nil"/>
              <w:bottom w:val="nil"/>
              <w:right w:val="nil"/>
            </w:tcBorders>
            <w:shd w:val="clear" w:color="auto" w:fill="FEFEFE"/>
            <w:vAlign w:val="center"/>
          </w:tcPr>
          <w:p w:rsidR="00FF30B4" w:rsidRDefault="001F405C" w:rsidP="00927194">
            <w:pPr>
              <w:ind w:left="1" w:right="1"/>
            </w:pPr>
            <w:r>
              <w:sym w:font="Wingdings" w:char="F071"/>
            </w:r>
            <w:r w:rsidR="00FF30B4" w:rsidRPr="001F405C">
              <w:t xml:space="preserve"> следните промени (попълва се </w:t>
            </w:r>
            <w:r w:rsidR="00EF449F" w:rsidRPr="00EF449F">
              <w:t>съответните години</w:t>
            </w:r>
            <w:r w:rsidR="00FF30B4" w:rsidRPr="001F405C">
              <w:t>, за които има промени):</w:t>
            </w:r>
          </w:p>
          <w:p w:rsidR="00EF449F" w:rsidRPr="0014489C" w:rsidRDefault="00EF449F" w:rsidP="00EF449F">
            <w:pPr>
              <w:pStyle w:val="ListParagraph"/>
              <w:numPr>
                <w:ilvl w:val="0"/>
                <w:numId w:val="5"/>
              </w:numPr>
              <w:ind w:right="1"/>
            </w:pPr>
            <w:r w:rsidRPr="0014489C">
              <w:t>отглеждан</w:t>
            </w:r>
            <w:r w:rsidR="000E7620" w:rsidRPr="0014489C">
              <w:t>и</w:t>
            </w:r>
            <w:r w:rsidRPr="0014489C">
              <w:t xml:space="preserve"> </w:t>
            </w:r>
            <w:r w:rsidR="00827F5E" w:rsidRPr="0014489C">
              <w:t xml:space="preserve">един вид едногодишни култури в друг вид едногодишни/многогодишни култури </w:t>
            </w:r>
            <w:r w:rsidR="00827F5E" w:rsidRPr="0014489C">
              <w:lastRenderedPageBreak/>
              <w:t>и/или от един вид трайни насаждения в друг вид трайни насаждения със същия размер СПО на единица площ</w:t>
            </w:r>
            <w:r w:rsidRPr="0014489C">
              <w:t xml:space="preserve"> </w:t>
            </w:r>
            <w:r w:rsidR="008E0F6B" w:rsidRPr="0014489C">
              <w:t xml:space="preserve">    </w:t>
            </w:r>
            <w:r w:rsidR="00827F5E" w:rsidRPr="0014489C">
              <w:t xml:space="preserve">                                                                                                                       </w:t>
            </w:r>
            <w:r w:rsidR="008E0F6B" w:rsidRPr="0014489C">
              <w:t xml:space="preserve"> </w:t>
            </w:r>
            <w:r w:rsidR="001C5E86" w:rsidRPr="0014489C">
              <w:rPr>
                <w:lang w:val="en-US"/>
              </w:rPr>
              <w:t xml:space="preserve"> </w:t>
            </w:r>
            <w:r w:rsidRPr="0014489C">
              <w:sym w:font="Wingdings" w:char="F06F"/>
            </w:r>
          </w:p>
          <w:p w:rsidR="001B55FD" w:rsidRDefault="008E0F6B" w:rsidP="008E0F6B">
            <w:pPr>
              <w:pStyle w:val="ListParagraph"/>
              <w:numPr>
                <w:ilvl w:val="0"/>
                <w:numId w:val="5"/>
              </w:numPr>
              <w:ind w:right="1"/>
            </w:pPr>
            <w:r w:rsidRPr="0014489C">
              <w:t>срокове за засаждане/засяване</w:t>
            </w:r>
            <w:r>
              <w:t xml:space="preserve"> на земеделските култури за всяка година, както и информацията за минималния брой на растенията на единица площ за овощни видове,            лозя, многогодишни етеричномаслени култури (в т.ч. маслодайна роза, лавандула                         и мента), маточници и разсадници за трайни насаждения и декоративни култури </w:t>
            </w:r>
            <w:r w:rsidR="001C5E86">
              <w:rPr>
                <w:lang w:val="en-US"/>
              </w:rPr>
              <w:t xml:space="preserve"> </w:t>
            </w:r>
            <w:r w:rsidR="00827F5E">
              <w:t xml:space="preserve">                </w:t>
            </w:r>
            <w:r>
              <w:sym w:font="Wingdings" w:char="F06F"/>
            </w:r>
          </w:p>
          <w:p w:rsidR="008E0F6B" w:rsidRPr="001C5E86" w:rsidRDefault="001B55FD" w:rsidP="001B55FD">
            <w:pPr>
              <w:pStyle w:val="of-text"/>
              <w:rPr>
                <w:b/>
              </w:rPr>
            </w:pPr>
            <w:r w:rsidRPr="001C5E86">
              <w:rPr>
                <w:b/>
              </w:rPr>
              <w:t xml:space="preserve">Таблица </w:t>
            </w:r>
            <w:r w:rsidR="00A95D7E" w:rsidRPr="001C5E86">
              <w:rPr>
                <w:b/>
              </w:rPr>
              <w:t>1</w:t>
            </w:r>
            <w:r w:rsidR="008F5475">
              <w:rPr>
                <w:b/>
              </w:rPr>
              <w:t xml:space="preserve">. </w:t>
            </w:r>
            <w:r w:rsidR="008F5475" w:rsidRPr="008F5475">
              <w:rPr>
                <w:b/>
              </w:rPr>
              <w:t xml:space="preserve">Данни </w:t>
            </w:r>
            <w:r w:rsidR="008F5475">
              <w:rPr>
                <w:b/>
              </w:rPr>
              <w:t xml:space="preserve">за площите </w:t>
            </w:r>
            <w:r w:rsidR="008F5475" w:rsidRPr="008F5475">
              <w:rPr>
                <w:b/>
              </w:rPr>
              <w:t>преди промяната</w:t>
            </w:r>
          </w:p>
        </w:tc>
      </w:tr>
      <w:tr w:rsidR="00FF30B4" w:rsidRPr="001F405C" w:rsidTr="008E0F6B">
        <w:tc>
          <w:tcPr>
            <w:tcW w:w="10123" w:type="dxa"/>
            <w:tcBorders>
              <w:top w:val="nil"/>
              <w:left w:val="nil"/>
              <w:bottom w:val="nil"/>
              <w:right w:val="nil"/>
            </w:tcBorders>
            <w:shd w:val="clear" w:color="auto" w:fill="FEFEFE"/>
            <w:vAlign w:val="center"/>
          </w:tcPr>
          <w:tbl>
            <w:tblPr>
              <w:tblW w:w="0" w:type="auto"/>
              <w:tblCellMar>
                <w:left w:w="70" w:type="dxa"/>
                <w:right w:w="70" w:type="dxa"/>
              </w:tblCellMar>
              <w:tblLook w:val="04A0"/>
            </w:tblPr>
            <w:tblGrid>
              <w:gridCol w:w="323"/>
              <w:gridCol w:w="876"/>
              <w:gridCol w:w="1184"/>
              <w:gridCol w:w="437"/>
              <w:gridCol w:w="1085"/>
              <w:gridCol w:w="437"/>
              <w:gridCol w:w="1085"/>
              <w:gridCol w:w="437"/>
              <w:gridCol w:w="1085"/>
              <w:gridCol w:w="437"/>
              <w:gridCol w:w="1085"/>
              <w:gridCol w:w="437"/>
              <w:gridCol w:w="1085"/>
            </w:tblGrid>
            <w:tr w:rsidR="008E0F6B" w:rsidRPr="00EF449F" w:rsidTr="001C5E86">
              <w:trPr>
                <w:trHeight w:val="510"/>
              </w:trPr>
              <w:tc>
                <w:tcPr>
                  <w:tcW w:w="0" w:type="auto"/>
                  <w:vMerge w:val="restart"/>
                  <w:tcBorders>
                    <w:top w:val="single" w:sz="4" w:space="0" w:color="auto"/>
                    <w:left w:val="single" w:sz="4" w:space="0" w:color="auto"/>
                    <w:right w:val="single" w:sz="4" w:space="0" w:color="auto"/>
                  </w:tcBorders>
                  <w:shd w:val="clear" w:color="000000" w:fill="D8D8D8"/>
                  <w:noWrap/>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lastRenderedPageBreak/>
                    <w:t>№</w:t>
                  </w:r>
                </w:p>
              </w:tc>
              <w:tc>
                <w:tcPr>
                  <w:tcW w:w="0" w:type="auto"/>
                  <w:gridSpan w:val="2"/>
                  <w:vMerge w:val="restart"/>
                  <w:tcBorders>
                    <w:top w:val="single" w:sz="4" w:space="0" w:color="auto"/>
                    <w:left w:val="nil"/>
                    <w:right w:val="single" w:sz="4" w:space="0" w:color="auto"/>
                  </w:tcBorders>
                  <w:shd w:val="clear" w:color="000000" w:fill="D8D8D8"/>
                  <w:vAlign w:val="center"/>
                  <w:hideMark/>
                </w:tcPr>
                <w:p w:rsidR="008E0F6B" w:rsidRPr="00EF449F" w:rsidRDefault="008E0F6B" w:rsidP="00827F5E">
                  <w:pPr>
                    <w:jc w:val="center"/>
                    <w:rPr>
                      <w:b/>
                      <w:bCs/>
                      <w:i/>
                      <w:iCs/>
                      <w:color w:val="000000"/>
                      <w:sz w:val="20"/>
                      <w:szCs w:val="20"/>
                    </w:rPr>
                  </w:pPr>
                  <w:r w:rsidRPr="00EF449F">
                    <w:rPr>
                      <w:b/>
                      <w:bCs/>
                      <w:i/>
                      <w:iCs/>
                      <w:color w:val="000000"/>
                      <w:sz w:val="20"/>
                      <w:szCs w:val="20"/>
                    </w:rPr>
                    <w:t xml:space="preserve">Вид </w:t>
                  </w:r>
                  <w:r w:rsidR="00572A51">
                    <w:rPr>
                      <w:b/>
                      <w:bCs/>
                      <w:i/>
                      <w:iCs/>
                      <w:color w:val="000000"/>
                      <w:sz w:val="20"/>
                      <w:szCs w:val="20"/>
                    </w:rPr>
                    <w:t xml:space="preserve">на </w:t>
                  </w:r>
                  <w:r w:rsidR="00572A51" w:rsidRPr="00572A51">
                    <w:rPr>
                      <w:b/>
                      <w:bCs/>
                      <w:i/>
                      <w:iCs/>
                      <w:color w:val="000000"/>
                      <w:sz w:val="20"/>
                      <w:szCs w:val="20"/>
                    </w:rPr>
                    <w:t>култур</w:t>
                  </w:r>
                  <w:r w:rsidR="00572A51">
                    <w:rPr>
                      <w:b/>
                      <w:bCs/>
                      <w:i/>
                      <w:iCs/>
                      <w:color w:val="000000"/>
                      <w:sz w:val="20"/>
                      <w:szCs w:val="20"/>
                    </w:rPr>
                    <w:t>а</w:t>
                  </w:r>
                  <w:r w:rsidR="00827F5E">
                    <w:rPr>
                      <w:b/>
                      <w:bCs/>
                      <w:i/>
                      <w:iCs/>
                      <w:color w:val="000000"/>
                      <w:sz w:val="20"/>
                      <w:szCs w:val="20"/>
                    </w:rPr>
                    <w:t>та</w:t>
                  </w:r>
                </w:p>
              </w:tc>
              <w:tc>
                <w:tcPr>
                  <w:tcW w:w="7610" w:type="dxa"/>
                  <w:gridSpan w:val="10"/>
                  <w:tcBorders>
                    <w:top w:val="single" w:sz="4" w:space="0" w:color="auto"/>
                    <w:left w:val="nil"/>
                    <w:bottom w:val="single" w:sz="4" w:space="0" w:color="auto"/>
                    <w:right w:val="single" w:sz="4" w:space="0" w:color="auto"/>
                  </w:tcBorders>
                  <w:shd w:val="clear" w:color="auto" w:fill="auto"/>
                  <w:vAlign w:val="center"/>
                </w:tcPr>
                <w:p w:rsidR="008E0F6B" w:rsidRPr="00EF449F" w:rsidRDefault="008E0F6B" w:rsidP="00EF449F">
                  <w:pPr>
                    <w:jc w:val="center"/>
                    <w:rPr>
                      <w:b/>
                      <w:bCs/>
                      <w:i/>
                      <w:iCs/>
                      <w:color w:val="000000"/>
                      <w:sz w:val="20"/>
                      <w:szCs w:val="20"/>
                    </w:rPr>
                  </w:pPr>
                  <w:r w:rsidRPr="00D352AE">
                    <w:rPr>
                      <w:i/>
                      <w:iCs/>
                    </w:rPr>
                    <w:t xml:space="preserve">Площ за съответната година </w:t>
                  </w:r>
                  <w:r>
                    <w:rPr>
                      <w:i/>
                      <w:iCs/>
                      <w:u w:val="single"/>
                    </w:rPr>
                    <w:t>преди</w:t>
                  </w:r>
                  <w:r w:rsidRPr="00D352AE">
                    <w:rPr>
                      <w:i/>
                      <w:iCs/>
                      <w:u w:val="single"/>
                    </w:rPr>
                    <w:t xml:space="preserve"> промяната</w:t>
                  </w:r>
                </w:p>
              </w:tc>
            </w:tr>
            <w:tr w:rsidR="008E0F6B" w:rsidRPr="00EF449F" w:rsidTr="00A95D7E">
              <w:trPr>
                <w:trHeight w:val="510"/>
              </w:trPr>
              <w:tc>
                <w:tcPr>
                  <w:tcW w:w="0" w:type="auto"/>
                  <w:vMerge/>
                  <w:tcBorders>
                    <w:left w:val="single" w:sz="4" w:space="0" w:color="auto"/>
                    <w:right w:val="single" w:sz="4" w:space="0" w:color="auto"/>
                  </w:tcBorders>
                  <w:shd w:val="clear" w:color="000000" w:fill="D8D8D8"/>
                  <w:noWrap/>
                  <w:vAlign w:val="center"/>
                  <w:hideMark/>
                </w:tcPr>
                <w:p w:rsidR="008E0F6B" w:rsidRPr="00EF449F" w:rsidRDefault="008E0F6B" w:rsidP="00EF449F">
                  <w:pPr>
                    <w:jc w:val="center"/>
                    <w:rPr>
                      <w:b/>
                      <w:bCs/>
                      <w:i/>
                      <w:iCs/>
                      <w:color w:val="000000"/>
                      <w:sz w:val="20"/>
                      <w:szCs w:val="20"/>
                    </w:rPr>
                  </w:pPr>
                </w:p>
              </w:tc>
              <w:tc>
                <w:tcPr>
                  <w:tcW w:w="0" w:type="auto"/>
                  <w:gridSpan w:val="2"/>
                  <w:vMerge/>
                  <w:tcBorders>
                    <w:left w:val="nil"/>
                    <w:bottom w:val="single" w:sz="4" w:space="0" w:color="auto"/>
                    <w:right w:val="single" w:sz="4" w:space="0" w:color="auto"/>
                  </w:tcBorders>
                  <w:shd w:val="clear" w:color="000000" w:fill="D8D8D8"/>
                  <w:vAlign w:val="center"/>
                  <w:hideMark/>
                </w:tcPr>
                <w:p w:rsidR="008E0F6B" w:rsidRPr="00EF449F" w:rsidRDefault="008E0F6B" w:rsidP="00EF449F">
                  <w:pPr>
                    <w:jc w:val="center"/>
                    <w:rPr>
                      <w:b/>
                      <w:bCs/>
                      <w:i/>
                      <w:iCs/>
                      <w:color w:val="00000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Площ I година</w:t>
                  </w:r>
                  <w:r w:rsidRPr="00EF449F">
                    <w:rPr>
                      <w:b/>
                      <w:bCs/>
                      <w:i/>
                      <w:iCs/>
                      <w:color w:val="000000"/>
                      <w:sz w:val="20"/>
                      <w:szCs w:val="20"/>
                    </w:rPr>
                    <w:br/>
                    <w:t>стопанска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Площ II година</w:t>
                  </w:r>
                  <w:r w:rsidRPr="00EF449F">
                    <w:rPr>
                      <w:b/>
                      <w:bCs/>
                      <w:i/>
                      <w:iCs/>
                      <w:color w:val="000000"/>
                      <w:sz w:val="20"/>
                      <w:szCs w:val="20"/>
                    </w:rPr>
                    <w:br/>
                    <w:t>стопанска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Площ III година</w:t>
                  </w:r>
                  <w:r w:rsidRPr="00EF449F">
                    <w:rPr>
                      <w:b/>
                      <w:bCs/>
                      <w:i/>
                      <w:iCs/>
                      <w:color w:val="000000"/>
                      <w:sz w:val="20"/>
                      <w:szCs w:val="20"/>
                    </w:rPr>
                    <w:br/>
                    <w:t>стопанска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Площ IV година</w:t>
                  </w:r>
                  <w:r w:rsidRPr="00EF449F">
                    <w:rPr>
                      <w:b/>
                      <w:bCs/>
                      <w:i/>
                      <w:iCs/>
                      <w:color w:val="000000"/>
                      <w:sz w:val="20"/>
                      <w:szCs w:val="20"/>
                    </w:rPr>
                    <w:br/>
                    <w:t>стопанска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Площ V година</w:t>
                  </w:r>
                  <w:r w:rsidRPr="00EF449F">
                    <w:rPr>
                      <w:b/>
                      <w:bCs/>
                      <w:i/>
                      <w:iCs/>
                      <w:color w:val="000000"/>
                      <w:sz w:val="20"/>
                      <w:szCs w:val="20"/>
                    </w:rPr>
                    <w:br/>
                    <w:t>стопанска ..../....</w:t>
                  </w:r>
                </w:p>
              </w:tc>
            </w:tr>
            <w:tr w:rsidR="008E0F6B" w:rsidRPr="00EF449F" w:rsidTr="00A95D7E">
              <w:trPr>
                <w:trHeight w:val="1050"/>
              </w:trPr>
              <w:tc>
                <w:tcPr>
                  <w:tcW w:w="0" w:type="auto"/>
                  <w:vMerge/>
                  <w:tcBorders>
                    <w:left w:val="single" w:sz="4" w:space="0" w:color="auto"/>
                    <w:bottom w:val="single" w:sz="4" w:space="0" w:color="auto"/>
                    <w:right w:val="single" w:sz="4" w:space="0" w:color="auto"/>
                  </w:tcBorders>
                  <w:vAlign w:val="center"/>
                  <w:hideMark/>
                </w:tcPr>
                <w:p w:rsidR="008E0F6B" w:rsidRPr="00EF449F" w:rsidRDefault="008E0F6B" w:rsidP="00EF449F">
                  <w:pPr>
                    <w:rPr>
                      <w:b/>
                      <w:bCs/>
                      <w:i/>
                      <w:iCs/>
                      <w:color w:val="000000"/>
                      <w:sz w:val="20"/>
                      <w:szCs w:val="20"/>
                    </w:rPr>
                  </w:pP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Основна култура</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Междинни/ втори култури</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дка</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Период на засяване/ засаждане – от...до....</w:t>
                  </w:r>
                  <w:r w:rsidRPr="00EF449F">
                    <w:rPr>
                      <w:b/>
                      <w:bCs/>
                      <w:i/>
                      <w:iCs/>
                      <w:color w:val="000000"/>
                      <w:sz w:val="20"/>
                      <w:szCs w:val="20"/>
                    </w:rPr>
                    <w:br/>
                  </w:r>
                  <w:r w:rsidRPr="00EF449F">
                    <w:rPr>
                      <w:i/>
                      <w:iCs/>
                      <w:color w:val="000000"/>
                      <w:sz w:val="20"/>
                      <w:szCs w:val="20"/>
                    </w:rPr>
                    <w:t>(максимум 30 дни)</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дка</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Период на засяване/ засаждане – от...до....</w:t>
                  </w:r>
                  <w:r w:rsidRPr="00EF449F">
                    <w:rPr>
                      <w:b/>
                      <w:bCs/>
                      <w:i/>
                      <w:iCs/>
                      <w:color w:val="000000"/>
                      <w:sz w:val="20"/>
                      <w:szCs w:val="20"/>
                    </w:rPr>
                    <w:br/>
                  </w:r>
                  <w:r w:rsidRPr="00EF449F">
                    <w:rPr>
                      <w:i/>
                      <w:iCs/>
                      <w:color w:val="000000"/>
                      <w:sz w:val="20"/>
                      <w:szCs w:val="20"/>
                    </w:rPr>
                    <w:t>(максимум 30 дни)</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дка</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Период на засяване/ засаждане – от...до....</w:t>
                  </w:r>
                  <w:r w:rsidRPr="00EF449F">
                    <w:rPr>
                      <w:b/>
                      <w:bCs/>
                      <w:i/>
                      <w:iCs/>
                      <w:color w:val="000000"/>
                      <w:sz w:val="20"/>
                      <w:szCs w:val="20"/>
                    </w:rPr>
                    <w:br/>
                  </w:r>
                  <w:r w:rsidRPr="00EF449F">
                    <w:rPr>
                      <w:i/>
                      <w:iCs/>
                      <w:color w:val="000000"/>
                      <w:sz w:val="20"/>
                      <w:szCs w:val="20"/>
                    </w:rPr>
                    <w:t>(максимум 30 дни)</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дка</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Период на засяване/ засаждане – от...до....</w:t>
                  </w:r>
                  <w:r w:rsidRPr="00EF449F">
                    <w:rPr>
                      <w:b/>
                      <w:bCs/>
                      <w:i/>
                      <w:iCs/>
                      <w:color w:val="000000"/>
                      <w:sz w:val="20"/>
                      <w:szCs w:val="20"/>
                    </w:rPr>
                    <w:br/>
                  </w:r>
                  <w:r w:rsidRPr="00EF449F">
                    <w:rPr>
                      <w:i/>
                      <w:iCs/>
                      <w:color w:val="000000"/>
                      <w:sz w:val="20"/>
                      <w:szCs w:val="20"/>
                    </w:rPr>
                    <w:t>(максимум 30 дни)</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дка</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Период на засяване/ засаждане – от...до....</w:t>
                  </w:r>
                  <w:r w:rsidRPr="00EF449F">
                    <w:rPr>
                      <w:b/>
                      <w:bCs/>
                      <w:i/>
                      <w:iCs/>
                      <w:color w:val="000000"/>
                      <w:sz w:val="20"/>
                      <w:szCs w:val="20"/>
                    </w:rPr>
                    <w:br/>
                  </w:r>
                  <w:r w:rsidRPr="00EF449F">
                    <w:rPr>
                      <w:i/>
                      <w:iCs/>
                      <w:color w:val="000000"/>
                      <w:sz w:val="20"/>
                      <w:szCs w:val="20"/>
                    </w:rPr>
                    <w:t>(максимум 30 дни)</w:t>
                  </w:r>
                </w:p>
              </w:tc>
            </w:tr>
            <w:tr w:rsidR="008E0F6B" w:rsidRPr="00EF449F" w:rsidTr="00EF449F">
              <w:trPr>
                <w:trHeight w:val="255"/>
              </w:trPr>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А</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Б1</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Б2</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Г1</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Г2</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Д1</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Д2</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Е1</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Е2</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Ж1</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Ж2</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З1</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З2</w:t>
                  </w:r>
                </w:p>
              </w:tc>
            </w:tr>
            <w:tr w:rsidR="008E0F6B" w:rsidRPr="00EF449F" w:rsidTr="00EF449F">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0F6B" w:rsidRPr="00EF449F" w:rsidRDefault="008E0F6B" w:rsidP="00EF449F">
                  <w:pPr>
                    <w:jc w:val="center"/>
                    <w:rPr>
                      <w:i/>
                      <w:iCs/>
                      <w:color w:val="000000"/>
                      <w:sz w:val="20"/>
                      <w:szCs w:val="20"/>
                    </w:rPr>
                  </w:pPr>
                  <w:r w:rsidRPr="00EF449F">
                    <w:rPr>
                      <w:i/>
                      <w:iCs/>
                      <w:color w:val="00000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i/>
                      <w:iCs/>
                      <w:color w:val="000000"/>
                      <w:sz w:val="20"/>
                      <w:szCs w:val="20"/>
                    </w:rPr>
                  </w:pPr>
                  <w:r w:rsidRPr="00EF449F">
                    <w:rPr>
                      <w:i/>
                      <w:iCs/>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i/>
                      <w:iCs/>
                      <w:color w:val="000000"/>
                      <w:sz w:val="20"/>
                      <w:szCs w:val="20"/>
                    </w:rPr>
                  </w:pPr>
                  <w:r w:rsidRPr="00EF449F">
                    <w:rPr>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r>
            <w:tr w:rsidR="008E0F6B" w:rsidRPr="00EF449F" w:rsidTr="00EF449F">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0F6B" w:rsidRPr="00EF449F" w:rsidRDefault="008E0F6B" w:rsidP="00EF449F">
                  <w:pPr>
                    <w:jc w:val="center"/>
                    <w:rPr>
                      <w:i/>
                      <w:iCs/>
                      <w:color w:val="000000"/>
                      <w:sz w:val="20"/>
                      <w:szCs w:val="20"/>
                    </w:rPr>
                  </w:pPr>
                  <w:r w:rsidRPr="00EF449F">
                    <w:rPr>
                      <w:i/>
                      <w:iCs/>
                      <w:color w:val="000000"/>
                      <w:sz w:val="20"/>
                      <w:szCs w:val="20"/>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i/>
                      <w:iCs/>
                      <w:color w:val="000000"/>
                      <w:sz w:val="20"/>
                      <w:szCs w:val="20"/>
                    </w:rPr>
                  </w:pPr>
                  <w:r w:rsidRPr="00EF449F">
                    <w:rPr>
                      <w:i/>
                      <w:iCs/>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i/>
                      <w:iCs/>
                      <w:color w:val="000000"/>
                      <w:sz w:val="20"/>
                      <w:szCs w:val="20"/>
                    </w:rPr>
                  </w:pPr>
                  <w:r w:rsidRPr="00EF449F">
                    <w:rPr>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r>
            <w:tr w:rsidR="008E0F6B" w:rsidRPr="00EF449F" w:rsidTr="00EF449F">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0F6B" w:rsidRPr="00EF449F" w:rsidRDefault="008E0F6B" w:rsidP="00EF449F">
                  <w:pPr>
                    <w:jc w:val="center"/>
                    <w:rPr>
                      <w:i/>
                      <w:iCs/>
                      <w:color w:val="000000"/>
                      <w:sz w:val="20"/>
                      <w:szCs w:val="20"/>
                    </w:rPr>
                  </w:pPr>
                  <w:r w:rsidRPr="00EF449F">
                    <w:rPr>
                      <w:i/>
                      <w:iCs/>
                      <w:color w:val="000000"/>
                      <w:sz w:val="20"/>
                      <w:szCs w:val="20"/>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i/>
                      <w:iCs/>
                      <w:color w:val="000000"/>
                      <w:sz w:val="20"/>
                      <w:szCs w:val="20"/>
                    </w:rPr>
                  </w:pPr>
                  <w:r w:rsidRPr="00EF449F">
                    <w:rPr>
                      <w:i/>
                      <w:iCs/>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i/>
                      <w:iCs/>
                      <w:color w:val="000000"/>
                      <w:sz w:val="20"/>
                      <w:szCs w:val="20"/>
                    </w:rPr>
                  </w:pPr>
                  <w:r w:rsidRPr="00EF449F">
                    <w:rPr>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r>
            <w:tr w:rsidR="008E0F6B" w:rsidRPr="00EF449F" w:rsidTr="00EF449F">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0F6B" w:rsidRPr="00EF449F" w:rsidRDefault="008E0F6B" w:rsidP="00EF449F">
                  <w:pPr>
                    <w:jc w:val="center"/>
                    <w:rPr>
                      <w:i/>
                      <w:iCs/>
                      <w:color w:val="000000"/>
                      <w:sz w:val="20"/>
                      <w:szCs w:val="20"/>
                    </w:rPr>
                  </w:pPr>
                  <w:r w:rsidRPr="00EF449F">
                    <w:rPr>
                      <w:i/>
                      <w:iCs/>
                      <w:color w:val="000000"/>
                      <w:sz w:val="20"/>
                      <w:szCs w:val="20"/>
                    </w:rPr>
                    <w:t>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i/>
                      <w:iCs/>
                      <w:color w:val="000000"/>
                      <w:sz w:val="20"/>
                      <w:szCs w:val="20"/>
                    </w:rPr>
                  </w:pPr>
                  <w:r w:rsidRPr="00EF449F">
                    <w:rPr>
                      <w:i/>
                      <w:iCs/>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i/>
                      <w:iCs/>
                      <w:color w:val="000000"/>
                      <w:sz w:val="20"/>
                      <w:szCs w:val="20"/>
                    </w:rPr>
                  </w:pPr>
                  <w:r w:rsidRPr="00EF449F">
                    <w:rPr>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r>
            <w:tr w:rsidR="008E0F6B" w:rsidRPr="00EF449F" w:rsidTr="00EF449F">
              <w:trPr>
                <w:trHeight w:val="2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0F6B" w:rsidRPr="00EF449F" w:rsidRDefault="008E0F6B" w:rsidP="00EF449F">
                  <w:pPr>
                    <w:jc w:val="center"/>
                    <w:rPr>
                      <w:i/>
                      <w:iCs/>
                      <w:color w:val="000000"/>
                      <w:sz w:val="20"/>
                      <w:szCs w:val="20"/>
                    </w:rPr>
                  </w:pPr>
                  <w:r w:rsidRPr="00EF449F">
                    <w:rPr>
                      <w:i/>
                      <w:iCs/>
                      <w:color w:val="000000"/>
                      <w:sz w:val="20"/>
                      <w:szCs w:val="20"/>
                    </w:rPr>
                    <w:t>n</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i/>
                      <w:iCs/>
                      <w:color w:val="000000"/>
                      <w:sz w:val="20"/>
                      <w:szCs w:val="20"/>
                    </w:rPr>
                  </w:pPr>
                  <w:r w:rsidRPr="00EF449F">
                    <w:rPr>
                      <w:i/>
                      <w:iCs/>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i/>
                      <w:iCs/>
                      <w:color w:val="000000"/>
                      <w:sz w:val="20"/>
                      <w:szCs w:val="20"/>
                    </w:rPr>
                  </w:pPr>
                  <w:r w:rsidRPr="00EF449F">
                    <w:rPr>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r>
            <w:tr w:rsidR="008E0F6B" w:rsidRPr="00EF449F" w:rsidTr="00EF449F">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Общо площ, дка</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0,000</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0,000</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0,000</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0,000</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0,000</w:t>
                  </w:r>
                </w:p>
              </w:tc>
            </w:tr>
          </w:tbl>
          <w:p w:rsidR="001F405C" w:rsidRDefault="001F405C" w:rsidP="00927194">
            <w:pPr>
              <w:ind w:left="1" w:right="1"/>
              <w:rPr>
                <w:b/>
              </w:rPr>
            </w:pPr>
          </w:p>
          <w:tbl>
            <w:tblPr>
              <w:tblW w:w="19540" w:type="dxa"/>
              <w:tblCellMar>
                <w:left w:w="70" w:type="dxa"/>
                <w:right w:w="70" w:type="dxa"/>
              </w:tblCellMar>
              <w:tblLook w:val="04A0"/>
            </w:tblPr>
            <w:tblGrid>
              <w:gridCol w:w="10003"/>
            </w:tblGrid>
            <w:tr w:rsidR="00E25A5B" w:rsidRPr="00E25A5B" w:rsidTr="00E25A5B">
              <w:trPr>
                <w:trHeight w:val="945"/>
              </w:trPr>
              <w:tc>
                <w:tcPr>
                  <w:tcW w:w="19540" w:type="dxa"/>
                  <w:tcBorders>
                    <w:top w:val="nil"/>
                    <w:left w:val="nil"/>
                    <w:bottom w:val="nil"/>
                    <w:right w:val="nil"/>
                  </w:tcBorders>
                  <w:shd w:val="clear" w:color="auto" w:fill="auto"/>
                  <w:vAlign w:val="bottom"/>
                  <w:hideMark/>
                </w:tcPr>
                <w:p w:rsidR="00E25A5B" w:rsidRPr="00E25A5B" w:rsidRDefault="00E25A5B" w:rsidP="00A51BF8">
                  <w:pPr>
                    <w:jc w:val="both"/>
                    <w:rPr>
                      <w:bCs/>
                      <w:color w:val="000000"/>
                    </w:rPr>
                  </w:pPr>
                  <w:r w:rsidRPr="00E25A5B">
                    <w:rPr>
                      <w:bCs/>
                      <w:color w:val="000000"/>
                    </w:rPr>
                    <w:t xml:space="preserve">1.1. Описание на </w:t>
                  </w:r>
                  <w:r w:rsidR="00A51BF8" w:rsidRPr="002703D7">
                    <w:rPr>
                      <w:b/>
                      <w:bCs/>
                      <w:color w:val="000000"/>
                      <w:u w:val="single"/>
                    </w:rPr>
                    <w:t>наличната</w:t>
                  </w:r>
                  <w:r w:rsidR="001C5E86" w:rsidRPr="002703D7">
                    <w:rPr>
                      <w:b/>
                      <w:bCs/>
                      <w:color w:val="000000"/>
                      <w:u w:val="single"/>
                      <w:lang w:val="en-US"/>
                    </w:rPr>
                    <w:t xml:space="preserve"> </w:t>
                  </w:r>
                  <w:r w:rsidR="00A51BF8" w:rsidRPr="002703D7">
                    <w:rPr>
                      <w:b/>
                      <w:bCs/>
                      <w:color w:val="000000"/>
                      <w:u w:val="single"/>
                      <w:lang w:val="en-US"/>
                    </w:rPr>
                    <w:t>(</w:t>
                  </w:r>
                  <w:r w:rsidR="00A51BF8" w:rsidRPr="002703D7">
                    <w:rPr>
                      <w:b/>
                      <w:bCs/>
                      <w:color w:val="000000"/>
                      <w:u w:val="single"/>
                    </w:rPr>
                    <w:t>преди промяната</w:t>
                  </w:r>
                  <w:r w:rsidR="00A51BF8" w:rsidRPr="002703D7">
                    <w:rPr>
                      <w:b/>
                      <w:bCs/>
                      <w:color w:val="000000"/>
                      <w:u w:val="single"/>
                      <w:lang w:val="en-US"/>
                    </w:rPr>
                    <w:t>)</w:t>
                  </w:r>
                  <w:r w:rsidR="00A51BF8" w:rsidRPr="00A51BF8">
                    <w:rPr>
                      <w:bCs/>
                      <w:color w:val="000000"/>
                    </w:rPr>
                    <w:t xml:space="preserve"> в бизнес плана </w:t>
                  </w:r>
                  <w:r w:rsidRPr="00E25A5B">
                    <w:rPr>
                      <w:bCs/>
                      <w:color w:val="000000"/>
                    </w:rPr>
                    <w:t>схема</w:t>
                  </w:r>
                  <w:r w:rsidR="00A51BF8" w:rsidRPr="00A51BF8">
                    <w:rPr>
                      <w:bCs/>
                      <w:color w:val="000000"/>
                    </w:rPr>
                    <w:t xml:space="preserve"> </w:t>
                  </w:r>
                  <w:r w:rsidRPr="00E25A5B">
                    <w:rPr>
                      <w:bCs/>
                      <w:color w:val="000000"/>
                    </w:rPr>
                    <w:t xml:space="preserve">на засаждане на земеделските култури, посочени в таблица № </w:t>
                  </w:r>
                  <w:r w:rsidR="00A51BF8" w:rsidRPr="00A51BF8">
                    <w:rPr>
                      <w:bCs/>
                      <w:color w:val="000000"/>
                    </w:rPr>
                    <w:t>1</w:t>
                  </w:r>
                  <w:r w:rsidRPr="00E25A5B">
                    <w:rPr>
                      <w:bCs/>
                      <w:color w:val="000000"/>
                    </w:rPr>
                    <w:t>, включително информация за минималния брой на растенията на единица площ за овощни видове, лозя, многогодишни етеричномаслени култури (в т.ч. маслодайна роза, лавандула и мента), маточници и разсадници за трайни насаждения и декоративни култури.</w:t>
                  </w:r>
                </w:p>
              </w:tc>
            </w:tr>
            <w:tr w:rsidR="00E25A5B" w:rsidRPr="00E25A5B" w:rsidTr="00E25A5B">
              <w:trPr>
                <w:trHeight w:val="315"/>
              </w:trPr>
              <w:tc>
                <w:tcPr>
                  <w:tcW w:w="19540" w:type="dxa"/>
                  <w:tcBorders>
                    <w:top w:val="nil"/>
                    <w:left w:val="nil"/>
                    <w:bottom w:val="nil"/>
                    <w:right w:val="nil"/>
                  </w:tcBorders>
                  <w:shd w:val="clear" w:color="auto" w:fill="auto"/>
                  <w:noWrap/>
                  <w:vAlign w:val="bottom"/>
                  <w:hideMark/>
                </w:tcPr>
                <w:p w:rsidR="00E25A5B" w:rsidRPr="00E25A5B" w:rsidRDefault="00E25A5B" w:rsidP="00E25A5B">
                  <w:pPr>
                    <w:rPr>
                      <w:color w:val="000000"/>
                    </w:rPr>
                  </w:pPr>
                  <w:r w:rsidRPr="00E25A5B">
                    <w:rPr>
                      <w:color w:val="000000"/>
                    </w:rPr>
                    <w:t>.............................................................................................................................................................................................................................................................................................</w:t>
                  </w:r>
                  <w:r w:rsidR="001C5E86">
                    <w:rPr>
                      <w:color w:val="000000"/>
                      <w:lang w:val="en-US"/>
                    </w:rPr>
                    <w:t>.....................................</w:t>
                  </w:r>
                  <w:r w:rsidRPr="00E25A5B">
                    <w:rPr>
                      <w:color w:val="000000"/>
                    </w:rPr>
                    <w:t>......</w:t>
                  </w:r>
                </w:p>
              </w:tc>
            </w:tr>
            <w:tr w:rsidR="00E25A5B" w:rsidRPr="00E25A5B" w:rsidTr="00E25A5B">
              <w:trPr>
                <w:trHeight w:val="315"/>
              </w:trPr>
              <w:tc>
                <w:tcPr>
                  <w:tcW w:w="19540" w:type="dxa"/>
                  <w:tcBorders>
                    <w:top w:val="nil"/>
                    <w:left w:val="nil"/>
                    <w:bottom w:val="nil"/>
                    <w:right w:val="nil"/>
                  </w:tcBorders>
                  <w:shd w:val="clear" w:color="auto" w:fill="auto"/>
                  <w:noWrap/>
                  <w:vAlign w:val="bottom"/>
                  <w:hideMark/>
                </w:tcPr>
                <w:p w:rsidR="00E25A5B" w:rsidRPr="00E25A5B" w:rsidRDefault="00E25A5B" w:rsidP="00E25A5B">
                  <w:pPr>
                    <w:rPr>
                      <w:color w:val="000000"/>
                    </w:rPr>
                  </w:pPr>
                  <w:r w:rsidRPr="00E25A5B">
                    <w:rPr>
                      <w:color w:val="000000"/>
                    </w:rPr>
                    <w:t>.................................................................................................................................................................................................................................................................................................</w:t>
                  </w:r>
                  <w:r w:rsidR="001C5E86">
                    <w:rPr>
                      <w:color w:val="000000"/>
                      <w:lang w:val="en-US"/>
                    </w:rPr>
                    <w:t>.....................................</w:t>
                  </w:r>
                  <w:r w:rsidRPr="00E25A5B">
                    <w:rPr>
                      <w:color w:val="000000"/>
                    </w:rPr>
                    <w:t>..</w:t>
                  </w:r>
                </w:p>
              </w:tc>
            </w:tr>
          </w:tbl>
          <w:p w:rsidR="00E25A5B" w:rsidRDefault="00E25A5B" w:rsidP="00927194">
            <w:pPr>
              <w:ind w:left="1" w:right="1"/>
              <w:rPr>
                <w:b/>
              </w:rPr>
            </w:pPr>
          </w:p>
          <w:p w:rsidR="008E0F6B" w:rsidRPr="001C5E86" w:rsidRDefault="008E0F6B" w:rsidP="001C5E86">
            <w:pPr>
              <w:ind w:left="1" w:right="1"/>
              <w:rPr>
                <w:b/>
                <w:lang w:val="en-US"/>
              </w:rPr>
            </w:pPr>
            <w:r>
              <w:rPr>
                <w:b/>
              </w:rPr>
              <w:t>Таблица 2</w:t>
            </w:r>
            <w:r w:rsidR="008F5475" w:rsidRPr="008F5475">
              <w:rPr>
                <w:b/>
              </w:rPr>
              <w:t xml:space="preserve"> Данни </w:t>
            </w:r>
            <w:r w:rsidR="008F5475">
              <w:rPr>
                <w:b/>
              </w:rPr>
              <w:t>за площите след</w:t>
            </w:r>
            <w:r w:rsidR="008F5475" w:rsidRPr="008F5475">
              <w:rPr>
                <w:b/>
              </w:rPr>
              <w:t xml:space="preserve"> промяната</w:t>
            </w:r>
          </w:p>
          <w:tbl>
            <w:tblPr>
              <w:tblW w:w="0" w:type="auto"/>
              <w:tblCellMar>
                <w:left w:w="70" w:type="dxa"/>
                <w:right w:w="70" w:type="dxa"/>
              </w:tblCellMar>
              <w:tblLook w:val="04A0"/>
            </w:tblPr>
            <w:tblGrid>
              <w:gridCol w:w="323"/>
              <w:gridCol w:w="876"/>
              <w:gridCol w:w="1184"/>
              <w:gridCol w:w="437"/>
              <w:gridCol w:w="1085"/>
              <w:gridCol w:w="437"/>
              <w:gridCol w:w="1085"/>
              <w:gridCol w:w="437"/>
              <w:gridCol w:w="1085"/>
              <w:gridCol w:w="437"/>
              <w:gridCol w:w="1085"/>
              <w:gridCol w:w="437"/>
              <w:gridCol w:w="1085"/>
            </w:tblGrid>
            <w:tr w:rsidR="008E0F6B" w:rsidRPr="00EF449F" w:rsidTr="001C5E86">
              <w:trPr>
                <w:trHeight w:val="510"/>
              </w:trPr>
              <w:tc>
                <w:tcPr>
                  <w:tcW w:w="0" w:type="auto"/>
                  <w:vMerge w:val="restart"/>
                  <w:tcBorders>
                    <w:top w:val="single" w:sz="4" w:space="0" w:color="auto"/>
                    <w:left w:val="single" w:sz="4" w:space="0" w:color="auto"/>
                    <w:right w:val="single" w:sz="4" w:space="0" w:color="auto"/>
                  </w:tcBorders>
                  <w:shd w:val="clear" w:color="000000" w:fill="D8D8D8"/>
                  <w:noWrap/>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w:t>
                  </w:r>
                </w:p>
              </w:tc>
              <w:tc>
                <w:tcPr>
                  <w:tcW w:w="0" w:type="auto"/>
                  <w:gridSpan w:val="2"/>
                  <w:vMerge w:val="restart"/>
                  <w:tcBorders>
                    <w:top w:val="single" w:sz="4" w:space="0" w:color="auto"/>
                    <w:left w:val="nil"/>
                    <w:right w:val="single" w:sz="4" w:space="0" w:color="auto"/>
                  </w:tcBorders>
                  <w:shd w:val="clear" w:color="000000" w:fill="D8D8D8"/>
                  <w:vAlign w:val="center"/>
                  <w:hideMark/>
                </w:tcPr>
                <w:p w:rsidR="008E0F6B" w:rsidRPr="00EF449F" w:rsidRDefault="00572A51" w:rsidP="00827F5E">
                  <w:pPr>
                    <w:jc w:val="center"/>
                    <w:rPr>
                      <w:b/>
                      <w:bCs/>
                      <w:i/>
                      <w:iCs/>
                      <w:color w:val="000000"/>
                      <w:sz w:val="20"/>
                      <w:szCs w:val="20"/>
                    </w:rPr>
                  </w:pPr>
                  <w:r w:rsidRPr="00EF449F">
                    <w:rPr>
                      <w:b/>
                      <w:bCs/>
                      <w:i/>
                      <w:iCs/>
                      <w:color w:val="000000"/>
                      <w:sz w:val="20"/>
                      <w:szCs w:val="20"/>
                    </w:rPr>
                    <w:t xml:space="preserve">Вид </w:t>
                  </w:r>
                  <w:r>
                    <w:rPr>
                      <w:b/>
                      <w:bCs/>
                      <w:i/>
                      <w:iCs/>
                      <w:color w:val="000000"/>
                      <w:sz w:val="20"/>
                      <w:szCs w:val="20"/>
                    </w:rPr>
                    <w:t xml:space="preserve">на </w:t>
                  </w:r>
                  <w:r w:rsidR="00827F5E">
                    <w:rPr>
                      <w:b/>
                      <w:bCs/>
                      <w:i/>
                      <w:iCs/>
                      <w:color w:val="000000"/>
                      <w:sz w:val="20"/>
                      <w:szCs w:val="20"/>
                    </w:rPr>
                    <w:t>културата</w:t>
                  </w:r>
                </w:p>
              </w:tc>
              <w:tc>
                <w:tcPr>
                  <w:tcW w:w="7610" w:type="dxa"/>
                  <w:gridSpan w:val="10"/>
                  <w:tcBorders>
                    <w:top w:val="single" w:sz="4" w:space="0" w:color="auto"/>
                    <w:left w:val="nil"/>
                    <w:bottom w:val="single" w:sz="4" w:space="0" w:color="auto"/>
                    <w:right w:val="single" w:sz="4" w:space="0" w:color="auto"/>
                  </w:tcBorders>
                  <w:shd w:val="clear" w:color="auto" w:fill="auto"/>
                  <w:vAlign w:val="center"/>
                </w:tcPr>
                <w:p w:rsidR="008E0F6B" w:rsidRPr="00EF449F" w:rsidRDefault="008E0F6B" w:rsidP="008E0F6B">
                  <w:pPr>
                    <w:jc w:val="center"/>
                    <w:rPr>
                      <w:b/>
                      <w:bCs/>
                      <w:i/>
                      <w:iCs/>
                      <w:color w:val="000000"/>
                      <w:sz w:val="20"/>
                      <w:szCs w:val="20"/>
                    </w:rPr>
                  </w:pPr>
                  <w:r w:rsidRPr="00D352AE">
                    <w:rPr>
                      <w:i/>
                      <w:iCs/>
                    </w:rPr>
                    <w:t xml:space="preserve">Площ за съответната година </w:t>
                  </w:r>
                  <w:r>
                    <w:rPr>
                      <w:i/>
                      <w:iCs/>
                      <w:u w:val="single"/>
                    </w:rPr>
                    <w:t>след</w:t>
                  </w:r>
                  <w:r w:rsidRPr="00D352AE">
                    <w:rPr>
                      <w:i/>
                      <w:iCs/>
                      <w:u w:val="single"/>
                    </w:rPr>
                    <w:t xml:space="preserve"> промяната</w:t>
                  </w:r>
                </w:p>
              </w:tc>
            </w:tr>
            <w:tr w:rsidR="008E0F6B" w:rsidRPr="00EF449F" w:rsidTr="00A95D7E">
              <w:trPr>
                <w:trHeight w:val="510"/>
              </w:trPr>
              <w:tc>
                <w:tcPr>
                  <w:tcW w:w="0" w:type="auto"/>
                  <w:vMerge/>
                  <w:tcBorders>
                    <w:left w:val="single" w:sz="4" w:space="0" w:color="auto"/>
                    <w:right w:val="single" w:sz="4" w:space="0" w:color="auto"/>
                  </w:tcBorders>
                  <w:shd w:val="clear" w:color="000000" w:fill="D8D8D8"/>
                  <w:noWrap/>
                  <w:vAlign w:val="center"/>
                  <w:hideMark/>
                </w:tcPr>
                <w:p w:rsidR="008E0F6B" w:rsidRPr="00EF449F" w:rsidRDefault="008E0F6B" w:rsidP="00A95D7E">
                  <w:pPr>
                    <w:jc w:val="center"/>
                    <w:rPr>
                      <w:b/>
                      <w:bCs/>
                      <w:i/>
                      <w:iCs/>
                      <w:color w:val="000000"/>
                      <w:sz w:val="20"/>
                      <w:szCs w:val="20"/>
                    </w:rPr>
                  </w:pPr>
                </w:p>
              </w:tc>
              <w:tc>
                <w:tcPr>
                  <w:tcW w:w="0" w:type="auto"/>
                  <w:gridSpan w:val="2"/>
                  <w:vMerge/>
                  <w:tcBorders>
                    <w:left w:val="nil"/>
                    <w:bottom w:val="single" w:sz="4" w:space="0" w:color="auto"/>
                    <w:right w:val="single" w:sz="4" w:space="0" w:color="auto"/>
                  </w:tcBorders>
                  <w:shd w:val="clear" w:color="000000" w:fill="D8D8D8"/>
                  <w:vAlign w:val="center"/>
                  <w:hideMark/>
                </w:tcPr>
                <w:p w:rsidR="008E0F6B" w:rsidRPr="00EF449F" w:rsidRDefault="008E0F6B" w:rsidP="00A95D7E">
                  <w:pPr>
                    <w:jc w:val="center"/>
                    <w:rPr>
                      <w:b/>
                      <w:bCs/>
                      <w:i/>
                      <w:iCs/>
                      <w:color w:val="00000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Площ I година</w:t>
                  </w:r>
                  <w:r w:rsidRPr="00EF449F">
                    <w:rPr>
                      <w:b/>
                      <w:bCs/>
                      <w:i/>
                      <w:iCs/>
                      <w:color w:val="000000"/>
                      <w:sz w:val="20"/>
                      <w:szCs w:val="20"/>
                    </w:rPr>
                    <w:br/>
                    <w:t>стопанска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Площ II година</w:t>
                  </w:r>
                  <w:r w:rsidRPr="00EF449F">
                    <w:rPr>
                      <w:b/>
                      <w:bCs/>
                      <w:i/>
                      <w:iCs/>
                      <w:color w:val="000000"/>
                      <w:sz w:val="20"/>
                      <w:szCs w:val="20"/>
                    </w:rPr>
                    <w:br/>
                    <w:t>стопанска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Площ III година</w:t>
                  </w:r>
                  <w:r w:rsidRPr="00EF449F">
                    <w:rPr>
                      <w:b/>
                      <w:bCs/>
                      <w:i/>
                      <w:iCs/>
                      <w:color w:val="000000"/>
                      <w:sz w:val="20"/>
                      <w:szCs w:val="20"/>
                    </w:rPr>
                    <w:br/>
                    <w:t>стопанска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Площ IV година</w:t>
                  </w:r>
                  <w:r w:rsidRPr="00EF449F">
                    <w:rPr>
                      <w:b/>
                      <w:bCs/>
                      <w:i/>
                      <w:iCs/>
                      <w:color w:val="000000"/>
                      <w:sz w:val="20"/>
                      <w:szCs w:val="20"/>
                    </w:rPr>
                    <w:br/>
                    <w:t>стопанска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Площ V година</w:t>
                  </w:r>
                  <w:r w:rsidRPr="00EF449F">
                    <w:rPr>
                      <w:b/>
                      <w:bCs/>
                      <w:i/>
                      <w:iCs/>
                      <w:color w:val="000000"/>
                      <w:sz w:val="20"/>
                      <w:szCs w:val="20"/>
                    </w:rPr>
                    <w:br/>
                    <w:t>стопанска ..../....</w:t>
                  </w:r>
                </w:p>
              </w:tc>
            </w:tr>
            <w:tr w:rsidR="008E0F6B" w:rsidRPr="00EF449F" w:rsidTr="00A95D7E">
              <w:trPr>
                <w:trHeight w:val="1050"/>
              </w:trPr>
              <w:tc>
                <w:tcPr>
                  <w:tcW w:w="0" w:type="auto"/>
                  <w:vMerge/>
                  <w:tcBorders>
                    <w:left w:val="single" w:sz="4" w:space="0" w:color="auto"/>
                    <w:bottom w:val="single" w:sz="4" w:space="0" w:color="auto"/>
                    <w:right w:val="single" w:sz="4" w:space="0" w:color="auto"/>
                  </w:tcBorders>
                  <w:vAlign w:val="center"/>
                  <w:hideMark/>
                </w:tcPr>
                <w:p w:rsidR="008E0F6B" w:rsidRPr="00EF449F" w:rsidRDefault="008E0F6B" w:rsidP="00A95D7E">
                  <w:pPr>
                    <w:rPr>
                      <w:b/>
                      <w:bCs/>
                      <w:i/>
                      <w:iCs/>
                      <w:color w:val="000000"/>
                      <w:sz w:val="20"/>
                      <w:szCs w:val="20"/>
                    </w:rPr>
                  </w:pP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Основна култура</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Междинни/ втори култури</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дка</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Период на засяване/ засаждане – от...до....</w:t>
                  </w:r>
                  <w:r w:rsidRPr="00EF449F">
                    <w:rPr>
                      <w:b/>
                      <w:bCs/>
                      <w:i/>
                      <w:iCs/>
                      <w:color w:val="000000"/>
                      <w:sz w:val="20"/>
                      <w:szCs w:val="20"/>
                    </w:rPr>
                    <w:br/>
                  </w:r>
                  <w:r w:rsidRPr="00EF449F">
                    <w:rPr>
                      <w:i/>
                      <w:iCs/>
                      <w:color w:val="000000"/>
                      <w:sz w:val="20"/>
                      <w:szCs w:val="20"/>
                    </w:rPr>
                    <w:t>(максимум 30 дни)</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дка</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Период на засяване/ засаждане – от...до....</w:t>
                  </w:r>
                  <w:r w:rsidRPr="00EF449F">
                    <w:rPr>
                      <w:b/>
                      <w:bCs/>
                      <w:i/>
                      <w:iCs/>
                      <w:color w:val="000000"/>
                      <w:sz w:val="20"/>
                      <w:szCs w:val="20"/>
                    </w:rPr>
                    <w:br/>
                  </w:r>
                  <w:r w:rsidRPr="00EF449F">
                    <w:rPr>
                      <w:i/>
                      <w:iCs/>
                      <w:color w:val="000000"/>
                      <w:sz w:val="20"/>
                      <w:szCs w:val="20"/>
                    </w:rPr>
                    <w:t>(максимум 30 дни)</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дка</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Период на засяване/ засаждане – от...до....</w:t>
                  </w:r>
                  <w:r w:rsidRPr="00EF449F">
                    <w:rPr>
                      <w:b/>
                      <w:bCs/>
                      <w:i/>
                      <w:iCs/>
                      <w:color w:val="000000"/>
                      <w:sz w:val="20"/>
                      <w:szCs w:val="20"/>
                    </w:rPr>
                    <w:br/>
                  </w:r>
                  <w:r w:rsidRPr="00EF449F">
                    <w:rPr>
                      <w:i/>
                      <w:iCs/>
                      <w:color w:val="000000"/>
                      <w:sz w:val="20"/>
                      <w:szCs w:val="20"/>
                    </w:rPr>
                    <w:t>(максимум 30 дни)</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дка</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Период на засяване/ засаждане – от...до....</w:t>
                  </w:r>
                  <w:r w:rsidRPr="00EF449F">
                    <w:rPr>
                      <w:b/>
                      <w:bCs/>
                      <w:i/>
                      <w:iCs/>
                      <w:color w:val="000000"/>
                      <w:sz w:val="20"/>
                      <w:szCs w:val="20"/>
                    </w:rPr>
                    <w:br/>
                  </w:r>
                  <w:r w:rsidRPr="00EF449F">
                    <w:rPr>
                      <w:i/>
                      <w:iCs/>
                      <w:color w:val="000000"/>
                      <w:sz w:val="20"/>
                      <w:szCs w:val="20"/>
                    </w:rPr>
                    <w:t>(максимум 30 дни)</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дка</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Период на засяване/ засаждане – от...до....</w:t>
                  </w:r>
                  <w:r w:rsidRPr="00EF449F">
                    <w:rPr>
                      <w:b/>
                      <w:bCs/>
                      <w:i/>
                      <w:iCs/>
                      <w:color w:val="000000"/>
                      <w:sz w:val="20"/>
                      <w:szCs w:val="20"/>
                    </w:rPr>
                    <w:br/>
                  </w:r>
                  <w:r w:rsidRPr="00EF449F">
                    <w:rPr>
                      <w:i/>
                      <w:iCs/>
                      <w:color w:val="000000"/>
                      <w:sz w:val="20"/>
                      <w:szCs w:val="20"/>
                    </w:rPr>
                    <w:t>(максимум 30 дни)</w:t>
                  </w:r>
                </w:p>
              </w:tc>
            </w:tr>
            <w:tr w:rsidR="008E0F6B" w:rsidRPr="00EF449F" w:rsidTr="00A95D7E">
              <w:trPr>
                <w:trHeight w:val="255"/>
              </w:trPr>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А</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Б1</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Б2</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Г1</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Г2</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Д1</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Д2</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Е1</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Е2</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Ж1</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Ж2</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З1</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З2</w:t>
                  </w:r>
                </w:p>
              </w:tc>
            </w:tr>
            <w:tr w:rsidR="008E0F6B" w:rsidRPr="00EF449F" w:rsidTr="00A95D7E">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0F6B" w:rsidRPr="00EF449F" w:rsidRDefault="008E0F6B" w:rsidP="00A95D7E">
                  <w:pPr>
                    <w:jc w:val="center"/>
                    <w:rPr>
                      <w:i/>
                      <w:iCs/>
                      <w:color w:val="000000"/>
                      <w:sz w:val="20"/>
                      <w:szCs w:val="20"/>
                    </w:rPr>
                  </w:pPr>
                  <w:r w:rsidRPr="00EF449F">
                    <w:rPr>
                      <w:i/>
                      <w:iCs/>
                      <w:color w:val="00000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i/>
                      <w:iCs/>
                      <w:color w:val="000000"/>
                      <w:sz w:val="20"/>
                      <w:szCs w:val="20"/>
                    </w:rPr>
                  </w:pPr>
                  <w:r w:rsidRPr="00EF449F">
                    <w:rPr>
                      <w:i/>
                      <w:iCs/>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i/>
                      <w:iCs/>
                      <w:color w:val="000000"/>
                      <w:sz w:val="20"/>
                      <w:szCs w:val="20"/>
                    </w:rPr>
                  </w:pPr>
                  <w:r w:rsidRPr="00EF449F">
                    <w:rPr>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r>
            <w:tr w:rsidR="008E0F6B" w:rsidRPr="00EF449F" w:rsidTr="00A95D7E">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0F6B" w:rsidRPr="00EF449F" w:rsidRDefault="008E0F6B" w:rsidP="00A95D7E">
                  <w:pPr>
                    <w:jc w:val="center"/>
                    <w:rPr>
                      <w:i/>
                      <w:iCs/>
                      <w:color w:val="000000"/>
                      <w:sz w:val="20"/>
                      <w:szCs w:val="20"/>
                    </w:rPr>
                  </w:pPr>
                  <w:r w:rsidRPr="00EF449F">
                    <w:rPr>
                      <w:i/>
                      <w:iCs/>
                      <w:color w:val="000000"/>
                      <w:sz w:val="20"/>
                      <w:szCs w:val="20"/>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i/>
                      <w:iCs/>
                      <w:color w:val="000000"/>
                      <w:sz w:val="20"/>
                      <w:szCs w:val="20"/>
                    </w:rPr>
                  </w:pPr>
                  <w:r w:rsidRPr="00EF449F">
                    <w:rPr>
                      <w:i/>
                      <w:iCs/>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i/>
                      <w:iCs/>
                      <w:color w:val="000000"/>
                      <w:sz w:val="20"/>
                      <w:szCs w:val="20"/>
                    </w:rPr>
                  </w:pPr>
                  <w:r w:rsidRPr="00EF449F">
                    <w:rPr>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r>
            <w:tr w:rsidR="008E0F6B" w:rsidRPr="00EF449F" w:rsidTr="00A95D7E">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0F6B" w:rsidRPr="00EF449F" w:rsidRDefault="008E0F6B" w:rsidP="00A95D7E">
                  <w:pPr>
                    <w:jc w:val="center"/>
                    <w:rPr>
                      <w:i/>
                      <w:iCs/>
                      <w:color w:val="000000"/>
                      <w:sz w:val="20"/>
                      <w:szCs w:val="20"/>
                    </w:rPr>
                  </w:pPr>
                  <w:r w:rsidRPr="00EF449F">
                    <w:rPr>
                      <w:i/>
                      <w:iCs/>
                      <w:color w:val="000000"/>
                      <w:sz w:val="20"/>
                      <w:szCs w:val="20"/>
                    </w:rPr>
                    <w:lastRenderedPageBreak/>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i/>
                      <w:iCs/>
                      <w:color w:val="000000"/>
                      <w:sz w:val="20"/>
                      <w:szCs w:val="20"/>
                    </w:rPr>
                  </w:pPr>
                  <w:r w:rsidRPr="00EF449F">
                    <w:rPr>
                      <w:i/>
                      <w:iCs/>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i/>
                      <w:iCs/>
                      <w:color w:val="000000"/>
                      <w:sz w:val="20"/>
                      <w:szCs w:val="20"/>
                    </w:rPr>
                  </w:pPr>
                  <w:r w:rsidRPr="00EF449F">
                    <w:rPr>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r>
            <w:tr w:rsidR="001C5E86" w:rsidRPr="00EF449F" w:rsidTr="00A95D7E">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C5E86" w:rsidRPr="001C5E86" w:rsidRDefault="001C5E86" w:rsidP="00A95D7E">
                  <w:pPr>
                    <w:jc w:val="center"/>
                    <w:rPr>
                      <w:i/>
                      <w:iCs/>
                      <w:color w:val="000000"/>
                      <w:sz w:val="20"/>
                      <w:szCs w:val="20"/>
                      <w:lang w:val="en-US"/>
                    </w:rPr>
                  </w:pPr>
                  <w:r>
                    <w:rPr>
                      <w:i/>
                      <w:iCs/>
                      <w:color w:val="000000"/>
                      <w:sz w:val="20"/>
                      <w:szCs w:val="20"/>
                      <w:lang w:val="en-US"/>
                    </w:rPr>
                    <w:t>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C5E86" w:rsidRPr="00EF449F" w:rsidRDefault="001C5E86" w:rsidP="00A95D7E">
                  <w:pPr>
                    <w:jc w:val="center"/>
                    <w:rPr>
                      <w:i/>
                      <w:iCs/>
                      <w:color w:val="00000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C5E86" w:rsidRPr="00EF449F" w:rsidRDefault="001C5E86" w:rsidP="00A95D7E">
                  <w:pPr>
                    <w:jc w:val="center"/>
                    <w:rPr>
                      <w:i/>
                      <w:iCs/>
                      <w:color w:val="000000"/>
                      <w:sz w:val="20"/>
                      <w:szCs w:val="20"/>
                    </w:rPr>
                  </w:pPr>
                </w:p>
              </w:tc>
              <w:tc>
                <w:tcPr>
                  <w:tcW w:w="0" w:type="auto"/>
                  <w:tcBorders>
                    <w:top w:val="nil"/>
                    <w:left w:val="nil"/>
                    <w:bottom w:val="single" w:sz="4" w:space="0" w:color="auto"/>
                    <w:right w:val="nil"/>
                  </w:tcBorders>
                  <w:shd w:val="clear" w:color="auto" w:fill="auto"/>
                  <w:vAlign w:val="center"/>
                  <w:hideMark/>
                </w:tcPr>
                <w:p w:rsidR="001C5E86" w:rsidRPr="00EF449F" w:rsidRDefault="001C5E86" w:rsidP="00A95D7E">
                  <w:pPr>
                    <w:jc w:val="center"/>
                    <w:rPr>
                      <w:b/>
                      <w:bCs/>
                      <w:i/>
                      <w:iCs/>
                      <w:color w:val="000000"/>
                      <w:sz w:val="20"/>
                      <w:szCs w:val="20"/>
                    </w:rPr>
                  </w:pP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1C5E86" w:rsidRPr="00EF449F" w:rsidRDefault="001C5E86" w:rsidP="00A95D7E">
                  <w:pPr>
                    <w:jc w:val="center"/>
                    <w:rPr>
                      <w:b/>
                      <w:bCs/>
                      <w:i/>
                      <w:iCs/>
                      <w:color w:val="000000"/>
                      <w:sz w:val="20"/>
                      <w:szCs w:val="20"/>
                    </w:rPr>
                  </w:pPr>
                </w:p>
              </w:tc>
              <w:tc>
                <w:tcPr>
                  <w:tcW w:w="0" w:type="auto"/>
                  <w:tcBorders>
                    <w:top w:val="nil"/>
                    <w:left w:val="nil"/>
                    <w:bottom w:val="single" w:sz="4" w:space="0" w:color="auto"/>
                    <w:right w:val="nil"/>
                  </w:tcBorders>
                  <w:shd w:val="clear" w:color="auto" w:fill="auto"/>
                  <w:vAlign w:val="center"/>
                  <w:hideMark/>
                </w:tcPr>
                <w:p w:rsidR="001C5E86" w:rsidRPr="00EF449F" w:rsidRDefault="001C5E86" w:rsidP="00A95D7E">
                  <w:pPr>
                    <w:jc w:val="center"/>
                    <w:rPr>
                      <w:b/>
                      <w:bCs/>
                      <w:i/>
                      <w:iCs/>
                      <w:color w:val="000000"/>
                      <w:sz w:val="20"/>
                      <w:szCs w:val="20"/>
                    </w:rPr>
                  </w:pP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1C5E86" w:rsidRPr="00EF449F" w:rsidRDefault="001C5E86" w:rsidP="00A95D7E">
                  <w:pPr>
                    <w:jc w:val="center"/>
                    <w:rPr>
                      <w:b/>
                      <w:bCs/>
                      <w:i/>
                      <w:iCs/>
                      <w:color w:val="000000"/>
                      <w:sz w:val="20"/>
                      <w:szCs w:val="20"/>
                    </w:rPr>
                  </w:pPr>
                </w:p>
              </w:tc>
              <w:tc>
                <w:tcPr>
                  <w:tcW w:w="0" w:type="auto"/>
                  <w:tcBorders>
                    <w:top w:val="nil"/>
                    <w:left w:val="nil"/>
                    <w:bottom w:val="single" w:sz="4" w:space="0" w:color="auto"/>
                    <w:right w:val="nil"/>
                  </w:tcBorders>
                  <w:shd w:val="clear" w:color="auto" w:fill="auto"/>
                  <w:vAlign w:val="center"/>
                  <w:hideMark/>
                </w:tcPr>
                <w:p w:rsidR="001C5E86" w:rsidRPr="00EF449F" w:rsidRDefault="001C5E86" w:rsidP="00A95D7E">
                  <w:pPr>
                    <w:jc w:val="center"/>
                    <w:rPr>
                      <w:b/>
                      <w:bCs/>
                      <w:i/>
                      <w:iCs/>
                      <w:color w:val="000000"/>
                      <w:sz w:val="20"/>
                      <w:szCs w:val="20"/>
                    </w:rPr>
                  </w:pP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1C5E86" w:rsidRPr="00EF449F" w:rsidRDefault="001C5E86" w:rsidP="00A95D7E">
                  <w:pPr>
                    <w:jc w:val="center"/>
                    <w:rPr>
                      <w:b/>
                      <w:bCs/>
                      <w:i/>
                      <w:iCs/>
                      <w:color w:val="000000"/>
                      <w:sz w:val="20"/>
                      <w:szCs w:val="20"/>
                    </w:rPr>
                  </w:pPr>
                </w:p>
              </w:tc>
              <w:tc>
                <w:tcPr>
                  <w:tcW w:w="0" w:type="auto"/>
                  <w:tcBorders>
                    <w:top w:val="nil"/>
                    <w:left w:val="nil"/>
                    <w:bottom w:val="single" w:sz="4" w:space="0" w:color="auto"/>
                    <w:right w:val="nil"/>
                  </w:tcBorders>
                  <w:shd w:val="clear" w:color="auto" w:fill="auto"/>
                  <w:vAlign w:val="center"/>
                  <w:hideMark/>
                </w:tcPr>
                <w:p w:rsidR="001C5E86" w:rsidRPr="00EF449F" w:rsidRDefault="001C5E86" w:rsidP="00A95D7E">
                  <w:pPr>
                    <w:jc w:val="center"/>
                    <w:rPr>
                      <w:b/>
                      <w:bCs/>
                      <w:i/>
                      <w:iCs/>
                      <w:color w:val="000000"/>
                      <w:sz w:val="20"/>
                      <w:szCs w:val="20"/>
                    </w:rPr>
                  </w:pP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1C5E86" w:rsidRPr="00EF449F" w:rsidRDefault="001C5E86" w:rsidP="00A95D7E">
                  <w:pPr>
                    <w:jc w:val="center"/>
                    <w:rPr>
                      <w:b/>
                      <w:bCs/>
                      <w:i/>
                      <w:iCs/>
                      <w:color w:val="000000"/>
                      <w:sz w:val="20"/>
                      <w:szCs w:val="20"/>
                    </w:rPr>
                  </w:pPr>
                </w:p>
              </w:tc>
              <w:tc>
                <w:tcPr>
                  <w:tcW w:w="0" w:type="auto"/>
                  <w:tcBorders>
                    <w:top w:val="nil"/>
                    <w:left w:val="nil"/>
                    <w:bottom w:val="single" w:sz="4" w:space="0" w:color="auto"/>
                    <w:right w:val="nil"/>
                  </w:tcBorders>
                  <w:shd w:val="clear" w:color="auto" w:fill="auto"/>
                  <w:vAlign w:val="center"/>
                  <w:hideMark/>
                </w:tcPr>
                <w:p w:rsidR="001C5E86" w:rsidRPr="00EF449F" w:rsidRDefault="001C5E86" w:rsidP="00A95D7E">
                  <w:pPr>
                    <w:jc w:val="center"/>
                    <w:rPr>
                      <w:b/>
                      <w:bCs/>
                      <w:i/>
                      <w:iCs/>
                      <w:color w:val="000000"/>
                      <w:sz w:val="20"/>
                      <w:szCs w:val="20"/>
                    </w:rPr>
                  </w:pP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1C5E86" w:rsidRPr="00EF449F" w:rsidRDefault="001C5E86" w:rsidP="00A95D7E">
                  <w:pPr>
                    <w:jc w:val="center"/>
                    <w:rPr>
                      <w:b/>
                      <w:bCs/>
                      <w:i/>
                      <w:iCs/>
                      <w:color w:val="000000"/>
                      <w:sz w:val="20"/>
                      <w:szCs w:val="20"/>
                    </w:rPr>
                  </w:pPr>
                </w:p>
              </w:tc>
            </w:tr>
            <w:tr w:rsidR="008E0F6B" w:rsidRPr="00EF449F" w:rsidTr="00A95D7E">
              <w:trPr>
                <w:trHeight w:val="2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0F6B" w:rsidRPr="00EF449F" w:rsidRDefault="008E0F6B" w:rsidP="00A95D7E">
                  <w:pPr>
                    <w:jc w:val="center"/>
                    <w:rPr>
                      <w:i/>
                      <w:iCs/>
                      <w:color w:val="000000"/>
                      <w:sz w:val="20"/>
                      <w:szCs w:val="20"/>
                    </w:rPr>
                  </w:pPr>
                  <w:r w:rsidRPr="00EF449F">
                    <w:rPr>
                      <w:i/>
                      <w:iCs/>
                      <w:color w:val="000000"/>
                      <w:sz w:val="20"/>
                      <w:szCs w:val="20"/>
                    </w:rPr>
                    <w:t>n</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i/>
                      <w:iCs/>
                      <w:color w:val="000000"/>
                      <w:sz w:val="20"/>
                      <w:szCs w:val="20"/>
                    </w:rPr>
                  </w:pPr>
                  <w:r w:rsidRPr="00EF449F">
                    <w:rPr>
                      <w:i/>
                      <w:iCs/>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i/>
                      <w:iCs/>
                      <w:color w:val="000000"/>
                      <w:sz w:val="20"/>
                      <w:szCs w:val="20"/>
                    </w:rPr>
                  </w:pPr>
                  <w:r w:rsidRPr="00EF449F">
                    <w:rPr>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r>
            <w:tr w:rsidR="008E0F6B" w:rsidRPr="00EF449F" w:rsidTr="00A95D7E">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Общо площ, дка</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0,000</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0,000</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0,000</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0,000</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0,000</w:t>
                  </w:r>
                </w:p>
              </w:tc>
            </w:tr>
          </w:tbl>
          <w:p w:rsidR="001F405C" w:rsidRPr="001C5E86" w:rsidRDefault="001F405C" w:rsidP="001C5E86">
            <w:pPr>
              <w:ind w:right="1"/>
              <w:rPr>
                <w:b/>
                <w:sz w:val="20"/>
                <w:szCs w:val="20"/>
                <w:lang w:val="en-US"/>
              </w:rPr>
            </w:pPr>
          </w:p>
        </w:tc>
      </w:tr>
      <w:tr w:rsidR="008E0F6B" w:rsidTr="008E0F6B">
        <w:tc>
          <w:tcPr>
            <w:tcW w:w="10123" w:type="dxa"/>
            <w:tcBorders>
              <w:top w:val="nil"/>
              <w:left w:val="nil"/>
              <w:bottom w:val="nil"/>
              <w:right w:val="nil"/>
            </w:tcBorders>
            <w:shd w:val="clear" w:color="auto" w:fill="FEFEFE"/>
            <w:vAlign w:val="bottom"/>
          </w:tcPr>
          <w:p w:rsidR="001C5E86" w:rsidRDefault="001C5E86" w:rsidP="006150BD">
            <w:pPr>
              <w:jc w:val="both"/>
              <w:rPr>
                <w:i/>
                <w:iCs/>
                <w:sz w:val="20"/>
                <w:szCs w:val="20"/>
                <w:lang w:val="en-US"/>
              </w:rPr>
            </w:pPr>
          </w:p>
          <w:p w:rsidR="008E0F6B" w:rsidRPr="001C5E86" w:rsidRDefault="008E0F6B" w:rsidP="009030CB">
            <w:pPr>
              <w:jc w:val="both"/>
              <w:rPr>
                <w:i/>
                <w:iCs/>
                <w:sz w:val="20"/>
                <w:szCs w:val="20"/>
              </w:rPr>
            </w:pPr>
            <w:r w:rsidRPr="001C5E86">
              <w:rPr>
                <w:i/>
                <w:iCs/>
                <w:sz w:val="20"/>
                <w:szCs w:val="20"/>
              </w:rPr>
              <w:t xml:space="preserve">Забележка. В заглавието на колона „Площ I година стопанска ....../......“ се посочва първата стопанска година, която следва текущата спрямо кандидатстването стопанска година. </w:t>
            </w:r>
          </w:p>
        </w:tc>
      </w:tr>
      <w:tr w:rsidR="008E0F6B" w:rsidTr="008E0F6B">
        <w:tc>
          <w:tcPr>
            <w:tcW w:w="10123" w:type="dxa"/>
            <w:tcBorders>
              <w:top w:val="nil"/>
              <w:left w:val="nil"/>
              <w:bottom w:val="nil"/>
              <w:right w:val="nil"/>
            </w:tcBorders>
            <w:shd w:val="clear" w:color="auto" w:fill="FEFEFE"/>
            <w:vAlign w:val="bottom"/>
          </w:tcPr>
          <w:p w:rsidR="008E0F6B" w:rsidRPr="001C5E86" w:rsidRDefault="008E0F6B">
            <w:pPr>
              <w:rPr>
                <w:i/>
                <w:iCs/>
                <w:color w:val="000000"/>
                <w:sz w:val="20"/>
                <w:szCs w:val="20"/>
              </w:rPr>
            </w:pPr>
          </w:p>
          <w:p w:rsidR="00A51BF8" w:rsidRPr="001C5E86" w:rsidRDefault="00A51BF8">
            <w:pPr>
              <w:rPr>
                <w:i/>
                <w:iCs/>
                <w:color w:val="000000"/>
                <w:sz w:val="20"/>
                <w:szCs w:val="20"/>
              </w:rPr>
            </w:pPr>
          </w:p>
        </w:tc>
      </w:tr>
      <w:tr w:rsidR="00A51BF8" w:rsidTr="00002B53">
        <w:tc>
          <w:tcPr>
            <w:tcW w:w="10123" w:type="dxa"/>
            <w:tcBorders>
              <w:top w:val="nil"/>
              <w:left w:val="nil"/>
              <w:bottom w:val="nil"/>
              <w:right w:val="nil"/>
            </w:tcBorders>
            <w:shd w:val="clear" w:color="auto" w:fill="FEFEFE"/>
            <w:vAlign w:val="bottom"/>
          </w:tcPr>
          <w:p w:rsidR="00A51BF8" w:rsidRPr="00E25A5B" w:rsidRDefault="00A51BF8" w:rsidP="002703D7">
            <w:pPr>
              <w:jc w:val="both"/>
              <w:rPr>
                <w:b/>
                <w:bCs/>
                <w:color w:val="000000"/>
              </w:rPr>
            </w:pPr>
            <w:r>
              <w:rPr>
                <w:b/>
                <w:bCs/>
                <w:color w:val="000000"/>
              </w:rPr>
              <w:t>2.1</w:t>
            </w:r>
            <w:r w:rsidRPr="00A51BF8">
              <w:rPr>
                <w:bCs/>
                <w:color w:val="000000"/>
              </w:rPr>
              <w:t xml:space="preserve">. Описание на </w:t>
            </w:r>
            <w:r w:rsidRPr="00E25A5B">
              <w:rPr>
                <w:bCs/>
                <w:color w:val="000000"/>
              </w:rPr>
              <w:t>схема</w:t>
            </w:r>
            <w:r w:rsidRPr="00A51BF8">
              <w:rPr>
                <w:bCs/>
                <w:color w:val="000000"/>
              </w:rPr>
              <w:t xml:space="preserve">та </w:t>
            </w:r>
            <w:r w:rsidRPr="00E25A5B">
              <w:rPr>
                <w:bCs/>
                <w:color w:val="000000"/>
              </w:rPr>
              <w:t xml:space="preserve">на засаждане на земеделските култури, посочени в таблица № </w:t>
            </w:r>
            <w:r w:rsidRPr="00A51BF8">
              <w:rPr>
                <w:bCs/>
                <w:color w:val="000000"/>
              </w:rPr>
              <w:t>2</w:t>
            </w:r>
            <w:r w:rsidRPr="00E25A5B">
              <w:rPr>
                <w:bCs/>
                <w:color w:val="000000"/>
              </w:rPr>
              <w:t>, включително информация за минималния брой на растенията на единица площ за овощни видове, лозя, многогодишни етеричномаслени култури (в т.ч. маслодайна роза, лавандула и мента), маточници и разсадници за трайни насаждения и декоративни култури</w:t>
            </w:r>
            <w:r w:rsidRPr="00A51BF8">
              <w:rPr>
                <w:bCs/>
                <w:color w:val="000000"/>
              </w:rPr>
              <w:t xml:space="preserve"> </w:t>
            </w:r>
            <w:r w:rsidRPr="002703D7">
              <w:rPr>
                <w:b/>
                <w:bCs/>
                <w:color w:val="000000"/>
                <w:u w:val="single"/>
              </w:rPr>
              <w:t>след промяната</w:t>
            </w:r>
            <w:r w:rsidR="002703D7">
              <w:rPr>
                <w:bCs/>
                <w:color w:val="000000"/>
              </w:rPr>
              <w:t>:</w:t>
            </w:r>
          </w:p>
        </w:tc>
      </w:tr>
      <w:tr w:rsidR="00A51BF8" w:rsidTr="00002B53">
        <w:tc>
          <w:tcPr>
            <w:tcW w:w="10123" w:type="dxa"/>
            <w:tcBorders>
              <w:top w:val="nil"/>
              <w:left w:val="nil"/>
              <w:bottom w:val="nil"/>
              <w:right w:val="nil"/>
            </w:tcBorders>
            <w:shd w:val="clear" w:color="auto" w:fill="FEFEFE"/>
            <w:vAlign w:val="bottom"/>
          </w:tcPr>
          <w:p w:rsidR="00A51BF8" w:rsidRPr="00E25A5B" w:rsidRDefault="00A51BF8" w:rsidP="00002B53">
            <w:pPr>
              <w:rPr>
                <w:color w:val="000000"/>
              </w:rPr>
            </w:pPr>
            <w:r w:rsidRPr="00E25A5B">
              <w:rPr>
                <w:color w:val="000000"/>
              </w:rPr>
              <w:t>...................................................................................................................................................................................................................................................................................................</w:t>
            </w:r>
            <w:r w:rsidR="006224F4">
              <w:rPr>
                <w:color w:val="000000"/>
              </w:rPr>
              <w:t>........................................</w:t>
            </w:r>
          </w:p>
        </w:tc>
      </w:tr>
      <w:tr w:rsidR="00A51BF8" w:rsidTr="00002B53">
        <w:tc>
          <w:tcPr>
            <w:tcW w:w="10123" w:type="dxa"/>
            <w:tcBorders>
              <w:top w:val="nil"/>
              <w:left w:val="nil"/>
              <w:bottom w:val="nil"/>
              <w:right w:val="nil"/>
            </w:tcBorders>
            <w:shd w:val="clear" w:color="auto" w:fill="FEFEFE"/>
            <w:vAlign w:val="bottom"/>
          </w:tcPr>
          <w:p w:rsidR="00A51BF8" w:rsidRPr="00E25A5B" w:rsidRDefault="00A51BF8" w:rsidP="00002B53">
            <w:pPr>
              <w:rPr>
                <w:color w:val="000000"/>
              </w:rPr>
            </w:pPr>
            <w:r w:rsidRPr="00E25A5B">
              <w:rPr>
                <w:color w:val="000000"/>
              </w:rPr>
              <w:t>...................................................................................................................................................................................................................................................................................................</w:t>
            </w:r>
            <w:r w:rsidR="006224F4">
              <w:rPr>
                <w:color w:val="000000"/>
              </w:rPr>
              <w:t>.........................................</w:t>
            </w:r>
          </w:p>
        </w:tc>
      </w:tr>
      <w:tr w:rsidR="00A51BF8" w:rsidTr="008E0F6B">
        <w:tc>
          <w:tcPr>
            <w:tcW w:w="10123" w:type="dxa"/>
            <w:tcBorders>
              <w:top w:val="nil"/>
              <w:left w:val="nil"/>
              <w:bottom w:val="nil"/>
              <w:right w:val="nil"/>
            </w:tcBorders>
            <w:shd w:val="clear" w:color="auto" w:fill="FEFEFE"/>
            <w:vAlign w:val="center"/>
          </w:tcPr>
          <w:p w:rsidR="00CB0BE2" w:rsidRDefault="00CB0BE2" w:rsidP="000E7620">
            <w:pPr>
              <w:jc w:val="both"/>
            </w:pPr>
          </w:p>
          <w:p w:rsidR="00F47450" w:rsidRPr="003508A9" w:rsidRDefault="00F47450" w:rsidP="00F47450">
            <w:pPr>
              <w:pStyle w:val="of-text"/>
              <w:jc w:val="both"/>
              <w:rPr>
                <w:b/>
              </w:rPr>
            </w:pPr>
            <w:r w:rsidRPr="00613D91">
              <w:rPr>
                <w:b/>
              </w:rPr>
              <w:t xml:space="preserve">ІІ. </w:t>
            </w:r>
            <w:r w:rsidRPr="003508A9">
              <w:rPr>
                <w:b/>
              </w:rPr>
              <w:t xml:space="preserve">Промяна </w:t>
            </w:r>
            <w:r w:rsidRPr="0014489C">
              <w:rPr>
                <w:b/>
              </w:rPr>
              <w:t xml:space="preserve">в заложените в бизнес плана инвестиции в дълготрайни материални и нематериални активи, </w:t>
            </w:r>
            <w:r w:rsidR="00827F5E" w:rsidRPr="0014489C">
              <w:rPr>
                <w:b/>
              </w:rPr>
              <w:t>необходими за нуждите на стопанството</w:t>
            </w:r>
            <w:r w:rsidRPr="0014489C">
              <w:rPr>
                <w:b/>
              </w:rPr>
              <w:t>:</w:t>
            </w:r>
          </w:p>
          <w:p w:rsidR="00F47450" w:rsidRPr="00D03E02" w:rsidRDefault="00F47450" w:rsidP="001E4B21">
            <w:pPr>
              <w:ind w:left="365"/>
            </w:pPr>
            <w:r w:rsidRPr="00D03E02">
              <w:sym w:font="Wingdings" w:char="F06F"/>
            </w:r>
            <w:r w:rsidRPr="00D03E02">
              <w:t xml:space="preserve"> не налага промяна </w:t>
            </w:r>
            <w:r w:rsidR="001C5E86" w:rsidRPr="001F405C">
              <w:t>(не се попълва</w:t>
            </w:r>
            <w:r w:rsidR="001C5E86">
              <w:t>т</w:t>
            </w:r>
            <w:r w:rsidR="001C5E86" w:rsidRPr="001F405C">
              <w:t xml:space="preserve"> таблиц</w:t>
            </w:r>
            <w:r w:rsidR="001C5E86">
              <w:t>ите</w:t>
            </w:r>
            <w:r w:rsidR="001C5E86" w:rsidRPr="001F405C">
              <w:t xml:space="preserve"> по-долу, ако се отбележи тази възможност)</w:t>
            </w:r>
            <w:r w:rsidRPr="00D03E02">
              <w:t xml:space="preserve">                                        </w:t>
            </w:r>
          </w:p>
          <w:p w:rsidR="00F47450" w:rsidRPr="003508A9" w:rsidRDefault="00F47450" w:rsidP="003C5F7F">
            <w:pPr>
              <w:ind w:left="648" w:hanging="283"/>
              <w:jc w:val="both"/>
            </w:pPr>
            <w:r w:rsidRPr="00D03E02">
              <w:sym w:font="Wingdings" w:char="F06F"/>
            </w:r>
            <w:r w:rsidRPr="00D03E02">
              <w:t xml:space="preserve"> налага се промяна в  заложените в бизнес плана инвестиции в дълготрайни материални и нематериални активи</w:t>
            </w:r>
            <w:r w:rsidRPr="00D03E02">
              <w:rPr>
                <w:lang w:val="en-US"/>
              </w:rPr>
              <w:t xml:space="preserve"> (</w:t>
            </w:r>
            <w:r w:rsidRPr="00D03E02">
              <w:t>попълват се Табл.3 и 4 по-долу в частта инвестиции, които се променят</w:t>
            </w:r>
            <w:r w:rsidRPr="00D03E02">
              <w:rPr>
                <w:lang w:val="en-US"/>
              </w:rPr>
              <w:t>)</w:t>
            </w:r>
          </w:p>
          <w:p w:rsidR="00F47450" w:rsidRPr="00BA1890" w:rsidRDefault="00F47450" w:rsidP="00F47450">
            <w:pPr>
              <w:pStyle w:val="of-text"/>
              <w:jc w:val="both"/>
              <w:rPr>
                <w:b/>
              </w:rPr>
            </w:pPr>
            <w:r w:rsidRPr="00BA1890">
              <w:rPr>
                <w:b/>
              </w:rPr>
              <w:t>Табл</w:t>
            </w:r>
            <w:r w:rsidRPr="0014489C">
              <w:rPr>
                <w:b/>
              </w:rPr>
              <w:t xml:space="preserve">.3 - Данни за инвестиции в дълготрайни материални или нематериални активи преди промяната, </w:t>
            </w:r>
            <w:r w:rsidR="003C5F7F" w:rsidRPr="0014489C">
              <w:rPr>
                <w:b/>
              </w:rPr>
              <w:t>необходими за нуждите на стопанството</w:t>
            </w:r>
            <w:r w:rsidRPr="0014489C">
              <w:rPr>
                <w:b/>
              </w:rPr>
              <w:t>:</w:t>
            </w:r>
          </w:p>
          <w:tbl>
            <w:tblPr>
              <w:tblW w:w="9031" w:type="dxa"/>
              <w:tblCellMar>
                <w:left w:w="70" w:type="dxa"/>
                <w:right w:w="70" w:type="dxa"/>
              </w:tblCellMar>
              <w:tblLook w:val="04A0"/>
            </w:tblPr>
            <w:tblGrid>
              <w:gridCol w:w="541"/>
              <w:gridCol w:w="610"/>
              <w:gridCol w:w="789"/>
              <w:gridCol w:w="2058"/>
              <w:gridCol w:w="1782"/>
              <w:gridCol w:w="1711"/>
              <w:gridCol w:w="1540"/>
            </w:tblGrid>
            <w:tr w:rsidR="003C5F7F" w:rsidRPr="00A95D7E" w:rsidTr="003C5F7F">
              <w:trPr>
                <w:trHeight w:val="315"/>
              </w:trPr>
              <w:tc>
                <w:tcPr>
                  <w:tcW w:w="5780" w:type="dxa"/>
                  <w:gridSpan w:val="5"/>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3C5F7F" w:rsidRPr="00A95D7E" w:rsidRDefault="003C5F7F" w:rsidP="00002B53">
                  <w:pPr>
                    <w:jc w:val="center"/>
                    <w:rPr>
                      <w:b/>
                      <w:bCs/>
                      <w:i/>
                      <w:iCs/>
                      <w:color w:val="000000"/>
                      <w:sz w:val="20"/>
                      <w:szCs w:val="20"/>
                    </w:rPr>
                  </w:pPr>
                  <w:r w:rsidRPr="00A95D7E">
                    <w:rPr>
                      <w:b/>
                      <w:bCs/>
                      <w:i/>
                      <w:iCs/>
                      <w:color w:val="000000"/>
                      <w:sz w:val="20"/>
                      <w:szCs w:val="20"/>
                    </w:rPr>
                    <w:t>Инвестиция</w:t>
                  </w:r>
                  <w:r>
                    <w:rPr>
                      <w:b/>
                      <w:bCs/>
                      <w:i/>
                      <w:iCs/>
                      <w:color w:val="000000"/>
                      <w:sz w:val="20"/>
                      <w:szCs w:val="20"/>
                    </w:rPr>
                    <w:t xml:space="preserve"> </w:t>
                  </w:r>
                  <w:r w:rsidRPr="00A95D7E">
                    <w:rPr>
                      <w:b/>
                      <w:bCs/>
                      <w:i/>
                      <w:iCs/>
                      <w:color w:val="000000"/>
                      <w:sz w:val="20"/>
                      <w:szCs w:val="20"/>
                      <w:u w:val="single"/>
                    </w:rPr>
                    <w:t>преди промяна</w:t>
                  </w:r>
                </w:p>
              </w:tc>
              <w:tc>
                <w:tcPr>
                  <w:tcW w:w="1711" w:type="dxa"/>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3C5F7F" w:rsidRPr="00A95D7E" w:rsidRDefault="003C5F7F" w:rsidP="003C5F7F">
                  <w:pPr>
                    <w:jc w:val="center"/>
                    <w:rPr>
                      <w:b/>
                      <w:bCs/>
                      <w:i/>
                      <w:iCs/>
                      <w:color w:val="000000"/>
                      <w:sz w:val="20"/>
                      <w:szCs w:val="20"/>
                    </w:rPr>
                  </w:pPr>
                  <w:r w:rsidRPr="00A95D7E">
                    <w:rPr>
                      <w:b/>
                      <w:bCs/>
                      <w:i/>
                      <w:iCs/>
                      <w:color w:val="000000"/>
                      <w:sz w:val="20"/>
                      <w:szCs w:val="20"/>
                    </w:rPr>
                    <w:t xml:space="preserve">Стандарт/ законодателство на ЕС и национално законодателство </w:t>
                  </w:r>
                  <w:r w:rsidRPr="00242EDD">
                    <w:rPr>
                      <w:b/>
                      <w:bCs/>
                      <w:i/>
                      <w:iCs/>
                      <w:sz w:val="20"/>
                      <w:szCs w:val="20"/>
                    </w:rPr>
                    <w:t>(попълва се при отбелязана цел 4 от колона А на табл. 7 от БП)</w:t>
                  </w:r>
                </w:p>
              </w:tc>
              <w:tc>
                <w:tcPr>
                  <w:tcW w:w="1540" w:type="dxa"/>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3C5F7F" w:rsidRPr="001111B9" w:rsidRDefault="003C5F7F" w:rsidP="00002B53">
                  <w:pPr>
                    <w:jc w:val="center"/>
                    <w:rPr>
                      <w:b/>
                      <w:bCs/>
                      <w:i/>
                      <w:iCs/>
                      <w:color w:val="000000"/>
                      <w:sz w:val="16"/>
                      <w:szCs w:val="16"/>
                    </w:rPr>
                  </w:pPr>
                  <w:r w:rsidRPr="001111B9">
                    <w:rPr>
                      <w:b/>
                      <w:bCs/>
                      <w:i/>
                      <w:iCs/>
                      <w:color w:val="000000"/>
                      <w:sz w:val="16"/>
                      <w:szCs w:val="16"/>
                    </w:rPr>
                    <w:t>Индикативна година на инвестицията, но не по-късно от избраната крайна дата на периода за проверка изпълнението на бизнес плана</w:t>
                  </w:r>
                </w:p>
              </w:tc>
            </w:tr>
            <w:tr w:rsidR="003C5F7F" w:rsidRPr="00A95D7E" w:rsidTr="003C5F7F">
              <w:trPr>
                <w:trHeight w:val="2107"/>
              </w:trPr>
              <w:tc>
                <w:tcPr>
                  <w:tcW w:w="541"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3C5F7F" w:rsidRPr="00A95D7E" w:rsidRDefault="003C5F7F" w:rsidP="00002B53">
                  <w:pPr>
                    <w:jc w:val="center"/>
                    <w:rPr>
                      <w:b/>
                      <w:bCs/>
                      <w:i/>
                      <w:iCs/>
                      <w:color w:val="000000"/>
                      <w:sz w:val="20"/>
                      <w:szCs w:val="20"/>
                    </w:rPr>
                  </w:pPr>
                  <w:r w:rsidRPr="00A95D7E">
                    <w:rPr>
                      <w:b/>
                      <w:bCs/>
                      <w:i/>
                      <w:iCs/>
                      <w:color w:val="000000"/>
                      <w:sz w:val="20"/>
                      <w:szCs w:val="20"/>
                    </w:rPr>
                    <w:t>Вид</w:t>
                  </w:r>
                </w:p>
              </w:tc>
              <w:tc>
                <w:tcPr>
                  <w:tcW w:w="610" w:type="dxa"/>
                  <w:tcBorders>
                    <w:top w:val="single" w:sz="4" w:space="0" w:color="auto"/>
                    <w:left w:val="nil"/>
                    <w:bottom w:val="single" w:sz="4" w:space="0" w:color="auto"/>
                    <w:right w:val="single" w:sz="4" w:space="0" w:color="auto"/>
                  </w:tcBorders>
                  <w:shd w:val="clear" w:color="000000" w:fill="D8D8D8"/>
                  <w:noWrap/>
                  <w:vAlign w:val="center"/>
                  <w:hideMark/>
                </w:tcPr>
                <w:p w:rsidR="003C5F7F" w:rsidRPr="00A95D7E" w:rsidRDefault="003C5F7F" w:rsidP="00002B53">
                  <w:pPr>
                    <w:jc w:val="center"/>
                    <w:rPr>
                      <w:b/>
                      <w:bCs/>
                      <w:i/>
                      <w:iCs/>
                      <w:color w:val="000000"/>
                      <w:sz w:val="20"/>
                      <w:szCs w:val="20"/>
                    </w:rPr>
                  </w:pPr>
                  <w:r w:rsidRPr="00A95D7E">
                    <w:rPr>
                      <w:b/>
                      <w:bCs/>
                      <w:i/>
                      <w:iCs/>
                      <w:color w:val="000000"/>
                      <w:sz w:val="20"/>
                      <w:szCs w:val="20"/>
                    </w:rPr>
                    <w:t>К-во</w:t>
                  </w:r>
                </w:p>
              </w:tc>
              <w:tc>
                <w:tcPr>
                  <w:tcW w:w="789" w:type="dxa"/>
                  <w:tcBorders>
                    <w:top w:val="single" w:sz="4" w:space="0" w:color="auto"/>
                    <w:left w:val="nil"/>
                    <w:bottom w:val="single" w:sz="4" w:space="0" w:color="auto"/>
                    <w:right w:val="single" w:sz="4" w:space="0" w:color="auto"/>
                  </w:tcBorders>
                  <w:shd w:val="clear" w:color="000000" w:fill="D8D8D8"/>
                  <w:vAlign w:val="center"/>
                  <w:hideMark/>
                </w:tcPr>
                <w:p w:rsidR="003C5F7F" w:rsidRPr="00A95D7E" w:rsidRDefault="003C5F7F" w:rsidP="00002B53">
                  <w:pPr>
                    <w:jc w:val="center"/>
                    <w:rPr>
                      <w:b/>
                      <w:bCs/>
                      <w:i/>
                      <w:iCs/>
                      <w:color w:val="000000"/>
                      <w:sz w:val="20"/>
                      <w:szCs w:val="20"/>
                    </w:rPr>
                  </w:pPr>
                  <w:r w:rsidRPr="00A95D7E">
                    <w:rPr>
                      <w:b/>
                      <w:bCs/>
                      <w:i/>
                      <w:iCs/>
                      <w:color w:val="000000"/>
                      <w:sz w:val="20"/>
                      <w:szCs w:val="20"/>
                    </w:rPr>
                    <w:t>Мяр ка</w:t>
                  </w:r>
                </w:p>
              </w:tc>
              <w:tc>
                <w:tcPr>
                  <w:tcW w:w="2058" w:type="dxa"/>
                  <w:tcBorders>
                    <w:top w:val="single" w:sz="4" w:space="0" w:color="auto"/>
                    <w:left w:val="nil"/>
                    <w:bottom w:val="single" w:sz="4" w:space="0" w:color="auto"/>
                    <w:right w:val="single" w:sz="4" w:space="0" w:color="auto"/>
                  </w:tcBorders>
                  <w:shd w:val="clear" w:color="000000" w:fill="D8D8D8"/>
                  <w:vAlign w:val="center"/>
                  <w:hideMark/>
                </w:tcPr>
                <w:p w:rsidR="003C5F7F" w:rsidRPr="003C5F7F" w:rsidRDefault="003C5F7F" w:rsidP="003C5F7F">
                  <w:pPr>
                    <w:jc w:val="center"/>
                    <w:rPr>
                      <w:b/>
                      <w:bCs/>
                      <w:i/>
                      <w:iCs/>
                      <w:color w:val="000000"/>
                      <w:sz w:val="20"/>
                      <w:szCs w:val="20"/>
                    </w:rPr>
                  </w:pPr>
                  <w:r w:rsidRPr="00A95D7E">
                    <w:rPr>
                      <w:b/>
                      <w:bCs/>
                      <w:i/>
                      <w:iCs/>
                      <w:color w:val="000000"/>
                      <w:sz w:val="20"/>
                      <w:szCs w:val="20"/>
                    </w:rPr>
                    <w:t>Цел, към постигането н</w:t>
                  </w:r>
                  <w:r>
                    <w:rPr>
                      <w:b/>
                      <w:bCs/>
                      <w:i/>
                      <w:iCs/>
                      <w:color w:val="000000"/>
                      <w:sz w:val="20"/>
                      <w:szCs w:val="20"/>
                    </w:rPr>
                    <w:t>а която е насочена инвестицията</w:t>
                  </w:r>
                  <w:r w:rsidRPr="00A95D7E">
                    <w:rPr>
                      <w:b/>
                      <w:bCs/>
                      <w:i/>
                      <w:iCs/>
                      <w:color w:val="000000"/>
                      <w:sz w:val="20"/>
                      <w:szCs w:val="20"/>
                    </w:rPr>
                    <w:t xml:space="preserve"> (</w:t>
                  </w:r>
                  <w:r w:rsidRPr="003C5F7F">
                    <w:rPr>
                      <w:b/>
                      <w:bCs/>
                      <w:i/>
                      <w:iCs/>
                      <w:color w:val="000000"/>
                      <w:sz w:val="20"/>
                      <w:szCs w:val="20"/>
                    </w:rPr>
                    <w:t>посочва се номерът от колона А на табл. 7</w:t>
                  </w:r>
                  <w:r>
                    <w:rPr>
                      <w:b/>
                      <w:bCs/>
                      <w:i/>
                      <w:iCs/>
                      <w:color w:val="000000"/>
                      <w:sz w:val="20"/>
                      <w:szCs w:val="20"/>
                    </w:rPr>
                    <w:t xml:space="preserve"> от БП</w:t>
                  </w:r>
                  <w:r w:rsidRPr="003C5F7F">
                    <w:rPr>
                      <w:b/>
                      <w:bCs/>
                      <w:i/>
                      <w:iCs/>
                      <w:color w:val="000000"/>
                      <w:sz w:val="20"/>
                      <w:szCs w:val="20"/>
                    </w:rPr>
                    <w:t>)</w:t>
                  </w:r>
                </w:p>
                <w:p w:rsidR="003C5F7F" w:rsidRPr="00A95D7E" w:rsidRDefault="003C5F7F" w:rsidP="003C5F7F">
                  <w:pPr>
                    <w:jc w:val="center"/>
                    <w:rPr>
                      <w:b/>
                      <w:bCs/>
                      <w:i/>
                      <w:iCs/>
                      <w:color w:val="000000"/>
                      <w:sz w:val="20"/>
                      <w:szCs w:val="20"/>
                    </w:rPr>
                  </w:pPr>
                  <w:r w:rsidRPr="003C5F7F">
                    <w:rPr>
                      <w:b/>
                      <w:bCs/>
                      <w:i/>
                      <w:iCs/>
                      <w:color w:val="000000"/>
                      <w:sz w:val="20"/>
                      <w:szCs w:val="20"/>
                    </w:rPr>
                    <w:t>(ако е приложимо</w:t>
                  </w:r>
                  <w:r w:rsidRPr="00A95D7E">
                    <w:rPr>
                      <w:b/>
                      <w:bCs/>
                      <w:i/>
                      <w:iCs/>
                      <w:color w:val="000000"/>
                      <w:sz w:val="20"/>
                      <w:szCs w:val="20"/>
                    </w:rPr>
                    <w:t>)</w:t>
                  </w:r>
                </w:p>
              </w:tc>
              <w:tc>
                <w:tcPr>
                  <w:tcW w:w="1782" w:type="dxa"/>
                  <w:tcBorders>
                    <w:top w:val="single" w:sz="4" w:space="0" w:color="auto"/>
                    <w:left w:val="nil"/>
                    <w:bottom w:val="single" w:sz="4" w:space="0" w:color="auto"/>
                    <w:right w:val="single" w:sz="4" w:space="0" w:color="auto"/>
                  </w:tcBorders>
                  <w:shd w:val="clear" w:color="000000" w:fill="D8D8D8"/>
                  <w:vAlign w:val="center"/>
                  <w:hideMark/>
                </w:tcPr>
                <w:p w:rsidR="003C5F7F" w:rsidRPr="00A95D7E" w:rsidRDefault="003C5F7F" w:rsidP="00002B53">
                  <w:pPr>
                    <w:jc w:val="center"/>
                    <w:rPr>
                      <w:b/>
                      <w:bCs/>
                      <w:i/>
                      <w:iCs/>
                      <w:color w:val="000000"/>
                      <w:sz w:val="20"/>
                      <w:szCs w:val="20"/>
                    </w:rPr>
                  </w:pPr>
                  <w:r w:rsidRPr="00A95D7E">
                    <w:rPr>
                      <w:b/>
                      <w:bCs/>
                      <w:i/>
                      <w:iCs/>
                      <w:color w:val="000000"/>
                      <w:sz w:val="20"/>
                      <w:szCs w:val="20"/>
                    </w:rPr>
                    <w:t>Начин на извършване (закупуване и др.)</w:t>
                  </w:r>
                </w:p>
              </w:tc>
              <w:tc>
                <w:tcPr>
                  <w:tcW w:w="1711" w:type="dxa"/>
                  <w:vMerge/>
                  <w:tcBorders>
                    <w:top w:val="single" w:sz="4" w:space="0" w:color="auto"/>
                    <w:left w:val="single" w:sz="4" w:space="0" w:color="auto"/>
                    <w:bottom w:val="single" w:sz="4" w:space="0" w:color="auto"/>
                    <w:right w:val="single" w:sz="4" w:space="0" w:color="auto"/>
                  </w:tcBorders>
                  <w:vAlign w:val="center"/>
                  <w:hideMark/>
                </w:tcPr>
                <w:p w:rsidR="003C5F7F" w:rsidRPr="00A95D7E" w:rsidRDefault="003C5F7F" w:rsidP="00002B53">
                  <w:pPr>
                    <w:rPr>
                      <w:b/>
                      <w:bCs/>
                      <w:i/>
                      <w:iCs/>
                      <w:color w:val="000000"/>
                      <w:sz w:val="20"/>
                      <w:szCs w:val="20"/>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rsidR="003C5F7F" w:rsidRPr="00A95D7E" w:rsidRDefault="003C5F7F" w:rsidP="00002B53">
                  <w:pPr>
                    <w:rPr>
                      <w:b/>
                      <w:bCs/>
                      <w:i/>
                      <w:iCs/>
                      <w:color w:val="000000"/>
                      <w:sz w:val="20"/>
                      <w:szCs w:val="20"/>
                    </w:rPr>
                  </w:pPr>
                </w:p>
              </w:tc>
            </w:tr>
            <w:tr w:rsidR="003C5F7F" w:rsidRPr="00A95D7E" w:rsidTr="003C5F7F">
              <w:trPr>
                <w:trHeight w:val="315"/>
              </w:trPr>
              <w:tc>
                <w:tcPr>
                  <w:tcW w:w="54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3C5F7F" w:rsidRPr="00A95D7E" w:rsidRDefault="003C5F7F" w:rsidP="00002B53">
                  <w:pPr>
                    <w:jc w:val="center"/>
                    <w:rPr>
                      <w:b/>
                      <w:bCs/>
                      <w:i/>
                      <w:iCs/>
                      <w:color w:val="000000"/>
                      <w:sz w:val="20"/>
                      <w:szCs w:val="20"/>
                    </w:rPr>
                  </w:pPr>
                  <w:r w:rsidRPr="00A95D7E">
                    <w:rPr>
                      <w:b/>
                      <w:bCs/>
                      <w:i/>
                      <w:iCs/>
                      <w:color w:val="000000"/>
                      <w:sz w:val="20"/>
                      <w:szCs w:val="20"/>
                    </w:rPr>
                    <w:t>А</w:t>
                  </w:r>
                </w:p>
              </w:tc>
              <w:tc>
                <w:tcPr>
                  <w:tcW w:w="610" w:type="dxa"/>
                  <w:tcBorders>
                    <w:top w:val="single" w:sz="4" w:space="0" w:color="auto"/>
                    <w:left w:val="nil"/>
                    <w:bottom w:val="single" w:sz="4" w:space="0" w:color="auto"/>
                    <w:right w:val="single" w:sz="4" w:space="0" w:color="auto"/>
                  </w:tcBorders>
                  <w:shd w:val="clear" w:color="000000" w:fill="D8D8D8"/>
                  <w:noWrap/>
                  <w:vAlign w:val="bottom"/>
                  <w:hideMark/>
                </w:tcPr>
                <w:p w:rsidR="003C5F7F" w:rsidRPr="00A95D7E" w:rsidRDefault="003C5F7F" w:rsidP="00002B53">
                  <w:pPr>
                    <w:jc w:val="center"/>
                    <w:rPr>
                      <w:b/>
                      <w:bCs/>
                      <w:i/>
                      <w:iCs/>
                      <w:color w:val="000000"/>
                      <w:sz w:val="20"/>
                      <w:szCs w:val="20"/>
                    </w:rPr>
                  </w:pPr>
                  <w:r w:rsidRPr="00A95D7E">
                    <w:rPr>
                      <w:b/>
                      <w:bCs/>
                      <w:i/>
                      <w:iCs/>
                      <w:color w:val="000000"/>
                      <w:sz w:val="20"/>
                      <w:szCs w:val="20"/>
                    </w:rPr>
                    <w:t>Б</w:t>
                  </w:r>
                </w:p>
              </w:tc>
              <w:tc>
                <w:tcPr>
                  <w:tcW w:w="789" w:type="dxa"/>
                  <w:tcBorders>
                    <w:top w:val="single" w:sz="4" w:space="0" w:color="auto"/>
                    <w:left w:val="nil"/>
                    <w:bottom w:val="single" w:sz="4" w:space="0" w:color="auto"/>
                    <w:right w:val="single" w:sz="4" w:space="0" w:color="auto"/>
                  </w:tcBorders>
                  <w:shd w:val="clear" w:color="000000" w:fill="D8D8D8"/>
                  <w:vAlign w:val="bottom"/>
                  <w:hideMark/>
                </w:tcPr>
                <w:p w:rsidR="003C5F7F" w:rsidRPr="00A95D7E" w:rsidRDefault="003C5F7F" w:rsidP="00002B53">
                  <w:pPr>
                    <w:jc w:val="center"/>
                    <w:rPr>
                      <w:b/>
                      <w:bCs/>
                      <w:i/>
                      <w:iCs/>
                      <w:color w:val="000000"/>
                      <w:sz w:val="20"/>
                      <w:szCs w:val="20"/>
                    </w:rPr>
                  </w:pPr>
                  <w:r w:rsidRPr="00A95D7E">
                    <w:rPr>
                      <w:b/>
                      <w:bCs/>
                      <w:i/>
                      <w:iCs/>
                      <w:color w:val="000000"/>
                      <w:sz w:val="20"/>
                      <w:szCs w:val="20"/>
                    </w:rPr>
                    <w:t>В</w:t>
                  </w:r>
                </w:p>
              </w:tc>
              <w:tc>
                <w:tcPr>
                  <w:tcW w:w="2058" w:type="dxa"/>
                  <w:tcBorders>
                    <w:top w:val="single" w:sz="4" w:space="0" w:color="auto"/>
                    <w:left w:val="nil"/>
                    <w:bottom w:val="single" w:sz="4" w:space="0" w:color="auto"/>
                    <w:right w:val="single" w:sz="4" w:space="0" w:color="auto"/>
                  </w:tcBorders>
                  <w:shd w:val="clear" w:color="000000" w:fill="D8D8D8"/>
                  <w:vAlign w:val="bottom"/>
                  <w:hideMark/>
                </w:tcPr>
                <w:p w:rsidR="003C5F7F" w:rsidRPr="00A95D7E" w:rsidRDefault="003C5F7F" w:rsidP="00002B53">
                  <w:pPr>
                    <w:jc w:val="center"/>
                    <w:rPr>
                      <w:b/>
                      <w:bCs/>
                      <w:i/>
                      <w:iCs/>
                      <w:color w:val="000000"/>
                      <w:sz w:val="20"/>
                      <w:szCs w:val="20"/>
                    </w:rPr>
                  </w:pPr>
                  <w:r w:rsidRPr="00A95D7E">
                    <w:rPr>
                      <w:b/>
                      <w:bCs/>
                      <w:i/>
                      <w:iCs/>
                      <w:color w:val="000000"/>
                      <w:sz w:val="20"/>
                      <w:szCs w:val="20"/>
                    </w:rPr>
                    <w:t>Г</w:t>
                  </w:r>
                </w:p>
              </w:tc>
              <w:tc>
                <w:tcPr>
                  <w:tcW w:w="1782" w:type="dxa"/>
                  <w:tcBorders>
                    <w:top w:val="single" w:sz="4" w:space="0" w:color="auto"/>
                    <w:left w:val="nil"/>
                    <w:bottom w:val="single" w:sz="4" w:space="0" w:color="auto"/>
                    <w:right w:val="single" w:sz="4" w:space="0" w:color="auto"/>
                  </w:tcBorders>
                  <w:shd w:val="clear" w:color="000000" w:fill="D8D8D8"/>
                  <w:vAlign w:val="bottom"/>
                  <w:hideMark/>
                </w:tcPr>
                <w:p w:rsidR="003C5F7F" w:rsidRPr="00A95D7E" w:rsidRDefault="003C5F7F" w:rsidP="00002B53">
                  <w:pPr>
                    <w:jc w:val="center"/>
                    <w:rPr>
                      <w:b/>
                      <w:bCs/>
                      <w:i/>
                      <w:iCs/>
                      <w:color w:val="000000"/>
                      <w:sz w:val="20"/>
                      <w:szCs w:val="20"/>
                    </w:rPr>
                  </w:pPr>
                  <w:r w:rsidRPr="00A95D7E">
                    <w:rPr>
                      <w:b/>
                      <w:bCs/>
                      <w:i/>
                      <w:iCs/>
                      <w:color w:val="000000"/>
                      <w:sz w:val="20"/>
                      <w:szCs w:val="20"/>
                    </w:rPr>
                    <w:t>Д</w:t>
                  </w:r>
                </w:p>
              </w:tc>
              <w:tc>
                <w:tcPr>
                  <w:tcW w:w="1711" w:type="dxa"/>
                  <w:tcBorders>
                    <w:top w:val="single" w:sz="4" w:space="0" w:color="auto"/>
                    <w:left w:val="nil"/>
                    <w:bottom w:val="single" w:sz="4" w:space="0" w:color="auto"/>
                    <w:right w:val="single" w:sz="4" w:space="0" w:color="auto"/>
                  </w:tcBorders>
                  <w:shd w:val="clear" w:color="000000" w:fill="D8D8D8"/>
                  <w:vAlign w:val="bottom"/>
                  <w:hideMark/>
                </w:tcPr>
                <w:p w:rsidR="003C5F7F" w:rsidRPr="00A95D7E" w:rsidRDefault="003C5F7F" w:rsidP="00002B53">
                  <w:pPr>
                    <w:jc w:val="center"/>
                    <w:rPr>
                      <w:b/>
                      <w:bCs/>
                      <w:i/>
                      <w:iCs/>
                      <w:color w:val="000000"/>
                      <w:sz w:val="20"/>
                      <w:szCs w:val="20"/>
                    </w:rPr>
                  </w:pPr>
                  <w:r w:rsidRPr="00A95D7E">
                    <w:rPr>
                      <w:b/>
                      <w:bCs/>
                      <w:i/>
                      <w:iCs/>
                      <w:color w:val="000000"/>
                      <w:sz w:val="20"/>
                      <w:szCs w:val="20"/>
                    </w:rPr>
                    <w:t>Ж</w:t>
                  </w:r>
                </w:p>
              </w:tc>
              <w:tc>
                <w:tcPr>
                  <w:tcW w:w="1540" w:type="dxa"/>
                  <w:tcBorders>
                    <w:top w:val="single" w:sz="4" w:space="0" w:color="auto"/>
                    <w:left w:val="nil"/>
                    <w:bottom w:val="single" w:sz="4" w:space="0" w:color="auto"/>
                    <w:right w:val="single" w:sz="4" w:space="0" w:color="auto"/>
                  </w:tcBorders>
                  <w:shd w:val="clear" w:color="000000" w:fill="D8D8D8"/>
                  <w:vAlign w:val="bottom"/>
                  <w:hideMark/>
                </w:tcPr>
                <w:p w:rsidR="003C5F7F" w:rsidRPr="00A95D7E" w:rsidRDefault="003C5F7F" w:rsidP="00002B53">
                  <w:pPr>
                    <w:jc w:val="center"/>
                    <w:rPr>
                      <w:b/>
                      <w:bCs/>
                      <w:i/>
                      <w:iCs/>
                      <w:color w:val="000000"/>
                      <w:sz w:val="20"/>
                      <w:szCs w:val="20"/>
                    </w:rPr>
                  </w:pPr>
                  <w:r w:rsidRPr="00A95D7E">
                    <w:rPr>
                      <w:b/>
                      <w:bCs/>
                      <w:i/>
                      <w:iCs/>
                      <w:color w:val="000000"/>
                      <w:sz w:val="20"/>
                      <w:szCs w:val="20"/>
                    </w:rPr>
                    <w:t>З</w:t>
                  </w:r>
                </w:p>
              </w:tc>
            </w:tr>
            <w:tr w:rsidR="003C5F7F" w:rsidRPr="00A95D7E" w:rsidTr="003C5F7F">
              <w:trPr>
                <w:trHeight w:val="31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2058"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782"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711"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r>
            <w:tr w:rsidR="003C5F7F" w:rsidRPr="00A95D7E" w:rsidTr="003C5F7F">
              <w:trPr>
                <w:trHeight w:val="31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2058"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782"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711"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r>
            <w:tr w:rsidR="003C5F7F" w:rsidRPr="00A95D7E" w:rsidTr="003C5F7F">
              <w:trPr>
                <w:trHeight w:val="31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2058"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782"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711"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r>
            <w:tr w:rsidR="003C5F7F" w:rsidRPr="00A95D7E" w:rsidTr="003C5F7F">
              <w:trPr>
                <w:trHeight w:val="31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2058"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782"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711"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r>
            <w:tr w:rsidR="003C5F7F" w:rsidRPr="00A95D7E" w:rsidTr="003C5F7F">
              <w:trPr>
                <w:trHeight w:val="31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2058"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782"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711"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r>
          </w:tbl>
          <w:p w:rsidR="00BA1890" w:rsidRDefault="00BA1890" w:rsidP="00F47450">
            <w:pPr>
              <w:pStyle w:val="of-text"/>
              <w:jc w:val="both"/>
              <w:rPr>
                <w:b/>
              </w:rPr>
            </w:pPr>
          </w:p>
          <w:p w:rsidR="00F47450" w:rsidRPr="00BA1890" w:rsidRDefault="00F47450" w:rsidP="00F47450">
            <w:pPr>
              <w:pStyle w:val="of-text"/>
              <w:jc w:val="both"/>
              <w:rPr>
                <w:b/>
              </w:rPr>
            </w:pPr>
            <w:r w:rsidRPr="00BA1890">
              <w:rPr>
                <w:b/>
              </w:rPr>
              <w:t>Табл.4-Данни за инвестиции в дълготрайни материални или нематериални активи след промяната</w:t>
            </w:r>
            <w:r w:rsidRPr="00F936E1">
              <w:rPr>
                <w:b/>
              </w:rPr>
              <w:t xml:space="preserve">, </w:t>
            </w:r>
            <w:r w:rsidR="003C5F7F" w:rsidRPr="00F936E1">
              <w:rPr>
                <w:b/>
              </w:rPr>
              <w:t>необходими за нуждите на стопанството</w:t>
            </w:r>
            <w:r w:rsidRPr="00F936E1">
              <w:rPr>
                <w:b/>
              </w:rPr>
              <w:t>:</w:t>
            </w:r>
          </w:p>
          <w:tbl>
            <w:tblPr>
              <w:tblW w:w="9031" w:type="dxa"/>
              <w:tblCellMar>
                <w:left w:w="70" w:type="dxa"/>
                <w:right w:w="70" w:type="dxa"/>
              </w:tblCellMar>
              <w:tblLook w:val="04A0"/>
            </w:tblPr>
            <w:tblGrid>
              <w:gridCol w:w="541"/>
              <w:gridCol w:w="610"/>
              <w:gridCol w:w="789"/>
              <w:gridCol w:w="2058"/>
              <w:gridCol w:w="1782"/>
              <w:gridCol w:w="1711"/>
              <w:gridCol w:w="1540"/>
            </w:tblGrid>
            <w:tr w:rsidR="003C5F7F" w:rsidRPr="00A95D7E" w:rsidTr="003C5F7F">
              <w:trPr>
                <w:trHeight w:val="315"/>
              </w:trPr>
              <w:tc>
                <w:tcPr>
                  <w:tcW w:w="5780" w:type="dxa"/>
                  <w:gridSpan w:val="5"/>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3C5F7F" w:rsidRPr="00A95D7E" w:rsidRDefault="003C5F7F" w:rsidP="00002B53">
                  <w:pPr>
                    <w:jc w:val="center"/>
                    <w:rPr>
                      <w:b/>
                      <w:bCs/>
                      <w:i/>
                      <w:iCs/>
                      <w:color w:val="000000"/>
                      <w:sz w:val="20"/>
                      <w:szCs w:val="20"/>
                    </w:rPr>
                  </w:pPr>
                  <w:r w:rsidRPr="00A95D7E">
                    <w:rPr>
                      <w:b/>
                      <w:bCs/>
                      <w:i/>
                      <w:iCs/>
                      <w:color w:val="000000"/>
                      <w:sz w:val="20"/>
                      <w:szCs w:val="20"/>
                    </w:rPr>
                    <w:t>Инвестиция</w:t>
                  </w:r>
                  <w:r>
                    <w:rPr>
                      <w:b/>
                      <w:bCs/>
                      <w:i/>
                      <w:iCs/>
                      <w:color w:val="000000"/>
                      <w:sz w:val="20"/>
                      <w:szCs w:val="20"/>
                    </w:rPr>
                    <w:t xml:space="preserve"> </w:t>
                  </w:r>
                  <w:r>
                    <w:rPr>
                      <w:b/>
                      <w:bCs/>
                      <w:i/>
                      <w:iCs/>
                      <w:color w:val="000000"/>
                      <w:sz w:val="20"/>
                      <w:szCs w:val="20"/>
                      <w:u w:val="single"/>
                    </w:rPr>
                    <w:t>след</w:t>
                  </w:r>
                  <w:r w:rsidRPr="00A95D7E">
                    <w:rPr>
                      <w:b/>
                      <w:bCs/>
                      <w:i/>
                      <w:iCs/>
                      <w:color w:val="000000"/>
                      <w:sz w:val="20"/>
                      <w:szCs w:val="20"/>
                      <w:u w:val="single"/>
                    </w:rPr>
                    <w:t xml:space="preserve"> промяна</w:t>
                  </w:r>
                </w:p>
              </w:tc>
              <w:tc>
                <w:tcPr>
                  <w:tcW w:w="1711" w:type="dxa"/>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3C5F7F" w:rsidRPr="00F936E1" w:rsidRDefault="003C5F7F" w:rsidP="00F936E1">
                  <w:pPr>
                    <w:jc w:val="center"/>
                    <w:rPr>
                      <w:b/>
                      <w:bCs/>
                      <w:i/>
                      <w:iCs/>
                      <w:color w:val="000000"/>
                      <w:sz w:val="20"/>
                      <w:szCs w:val="20"/>
                      <w:lang w:val="en-US"/>
                    </w:rPr>
                  </w:pPr>
                  <w:r w:rsidRPr="00A95D7E">
                    <w:rPr>
                      <w:b/>
                      <w:bCs/>
                      <w:i/>
                      <w:iCs/>
                      <w:color w:val="000000"/>
                      <w:sz w:val="20"/>
                      <w:szCs w:val="20"/>
                    </w:rPr>
                    <w:t xml:space="preserve">Стандарт/ </w:t>
                  </w:r>
                  <w:r w:rsidRPr="00A95D7E">
                    <w:rPr>
                      <w:b/>
                      <w:bCs/>
                      <w:i/>
                      <w:iCs/>
                      <w:color w:val="000000"/>
                      <w:sz w:val="20"/>
                      <w:szCs w:val="20"/>
                    </w:rPr>
                    <w:lastRenderedPageBreak/>
                    <w:t>законодателство на ЕС и национално законодателство (</w:t>
                  </w:r>
                  <w:r w:rsidRPr="00F936E1">
                    <w:rPr>
                      <w:b/>
                      <w:bCs/>
                      <w:i/>
                      <w:iCs/>
                      <w:sz w:val="20"/>
                      <w:szCs w:val="20"/>
                    </w:rPr>
                    <w:t xml:space="preserve">попълва се при отбелязана цел 4 от колона А на табл. 7 </w:t>
                  </w:r>
                  <w:r w:rsidR="00F936E1" w:rsidRPr="00F936E1">
                    <w:rPr>
                      <w:b/>
                      <w:bCs/>
                      <w:i/>
                      <w:iCs/>
                      <w:sz w:val="20"/>
                      <w:szCs w:val="20"/>
                      <w:lang w:val="en-US"/>
                    </w:rPr>
                    <w:t>)</w:t>
                  </w:r>
                </w:p>
              </w:tc>
              <w:tc>
                <w:tcPr>
                  <w:tcW w:w="1540" w:type="dxa"/>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3C5F7F" w:rsidRPr="001111B9" w:rsidRDefault="003C5F7F" w:rsidP="00002B53">
                  <w:pPr>
                    <w:jc w:val="center"/>
                    <w:rPr>
                      <w:b/>
                      <w:bCs/>
                      <w:i/>
                      <w:iCs/>
                      <w:color w:val="000000"/>
                      <w:sz w:val="16"/>
                      <w:szCs w:val="16"/>
                    </w:rPr>
                  </w:pPr>
                  <w:r w:rsidRPr="001111B9">
                    <w:rPr>
                      <w:b/>
                      <w:bCs/>
                      <w:i/>
                      <w:iCs/>
                      <w:color w:val="000000"/>
                      <w:sz w:val="16"/>
                      <w:szCs w:val="16"/>
                    </w:rPr>
                    <w:lastRenderedPageBreak/>
                    <w:t xml:space="preserve">Индикативна </w:t>
                  </w:r>
                  <w:r w:rsidRPr="001111B9">
                    <w:rPr>
                      <w:b/>
                      <w:bCs/>
                      <w:i/>
                      <w:iCs/>
                      <w:color w:val="000000"/>
                      <w:sz w:val="16"/>
                      <w:szCs w:val="16"/>
                    </w:rPr>
                    <w:lastRenderedPageBreak/>
                    <w:t>година на инвестицията, но не по-късно от избраната крайна дата на периода за проверка изпълнението на бизнес плана</w:t>
                  </w:r>
                </w:p>
              </w:tc>
            </w:tr>
            <w:tr w:rsidR="003C5F7F" w:rsidRPr="00A95D7E" w:rsidTr="003C5F7F">
              <w:trPr>
                <w:trHeight w:val="2107"/>
              </w:trPr>
              <w:tc>
                <w:tcPr>
                  <w:tcW w:w="541"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3C5F7F" w:rsidRPr="00A95D7E" w:rsidRDefault="003C5F7F" w:rsidP="00002B53">
                  <w:pPr>
                    <w:jc w:val="center"/>
                    <w:rPr>
                      <w:b/>
                      <w:bCs/>
                      <w:i/>
                      <w:iCs/>
                      <w:color w:val="000000"/>
                      <w:sz w:val="20"/>
                      <w:szCs w:val="20"/>
                    </w:rPr>
                  </w:pPr>
                  <w:r w:rsidRPr="00A95D7E">
                    <w:rPr>
                      <w:b/>
                      <w:bCs/>
                      <w:i/>
                      <w:iCs/>
                      <w:color w:val="000000"/>
                      <w:sz w:val="20"/>
                      <w:szCs w:val="20"/>
                    </w:rPr>
                    <w:lastRenderedPageBreak/>
                    <w:t>Вид</w:t>
                  </w:r>
                </w:p>
              </w:tc>
              <w:tc>
                <w:tcPr>
                  <w:tcW w:w="610" w:type="dxa"/>
                  <w:tcBorders>
                    <w:top w:val="single" w:sz="4" w:space="0" w:color="auto"/>
                    <w:left w:val="nil"/>
                    <w:bottom w:val="single" w:sz="4" w:space="0" w:color="auto"/>
                    <w:right w:val="single" w:sz="4" w:space="0" w:color="auto"/>
                  </w:tcBorders>
                  <w:shd w:val="clear" w:color="000000" w:fill="D8D8D8"/>
                  <w:noWrap/>
                  <w:vAlign w:val="center"/>
                  <w:hideMark/>
                </w:tcPr>
                <w:p w:rsidR="003C5F7F" w:rsidRPr="00A95D7E" w:rsidRDefault="003C5F7F" w:rsidP="00002B53">
                  <w:pPr>
                    <w:jc w:val="center"/>
                    <w:rPr>
                      <w:b/>
                      <w:bCs/>
                      <w:i/>
                      <w:iCs/>
                      <w:color w:val="000000"/>
                      <w:sz w:val="20"/>
                      <w:szCs w:val="20"/>
                    </w:rPr>
                  </w:pPr>
                  <w:r w:rsidRPr="00A95D7E">
                    <w:rPr>
                      <w:b/>
                      <w:bCs/>
                      <w:i/>
                      <w:iCs/>
                      <w:color w:val="000000"/>
                      <w:sz w:val="20"/>
                      <w:szCs w:val="20"/>
                    </w:rPr>
                    <w:t>К-во</w:t>
                  </w:r>
                </w:p>
              </w:tc>
              <w:tc>
                <w:tcPr>
                  <w:tcW w:w="789" w:type="dxa"/>
                  <w:tcBorders>
                    <w:top w:val="single" w:sz="4" w:space="0" w:color="auto"/>
                    <w:left w:val="nil"/>
                    <w:bottom w:val="single" w:sz="4" w:space="0" w:color="auto"/>
                    <w:right w:val="single" w:sz="4" w:space="0" w:color="auto"/>
                  </w:tcBorders>
                  <w:shd w:val="clear" w:color="000000" w:fill="D8D8D8"/>
                  <w:vAlign w:val="center"/>
                  <w:hideMark/>
                </w:tcPr>
                <w:p w:rsidR="003C5F7F" w:rsidRPr="00A95D7E" w:rsidRDefault="003C5F7F" w:rsidP="00002B53">
                  <w:pPr>
                    <w:jc w:val="center"/>
                    <w:rPr>
                      <w:b/>
                      <w:bCs/>
                      <w:i/>
                      <w:iCs/>
                      <w:color w:val="000000"/>
                      <w:sz w:val="20"/>
                      <w:szCs w:val="20"/>
                    </w:rPr>
                  </w:pPr>
                  <w:r w:rsidRPr="00A95D7E">
                    <w:rPr>
                      <w:b/>
                      <w:bCs/>
                      <w:i/>
                      <w:iCs/>
                      <w:color w:val="000000"/>
                      <w:sz w:val="20"/>
                      <w:szCs w:val="20"/>
                    </w:rPr>
                    <w:t>Мяр ка</w:t>
                  </w:r>
                </w:p>
              </w:tc>
              <w:tc>
                <w:tcPr>
                  <w:tcW w:w="2058" w:type="dxa"/>
                  <w:tcBorders>
                    <w:top w:val="single" w:sz="4" w:space="0" w:color="auto"/>
                    <w:left w:val="nil"/>
                    <w:bottom w:val="single" w:sz="4" w:space="0" w:color="auto"/>
                    <w:right w:val="single" w:sz="4" w:space="0" w:color="auto"/>
                  </w:tcBorders>
                  <w:shd w:val="clear" w:color="000000" w:fill="D8D8D8"/>
                  <w:vAlign w:val="center"/>
                  <w:hideMark/>
                </w:tcPr>
                <w:p w:rsidR="003C5F7F" w:rsidRPr="003C5F7F" w:rsidRDefault="003C5F7F" w:rsidP="003C5F7F">
                  <w:pPr>
                    <w:jc w:val="center"/>
                    <w:rPr>
                      <w:b/>
                      <w:bCs/>
                      <w:i/>
                      <w:iCs/>
                      <w:color w:val="000000"/>
                      <w:sz w:val="20"/>
                      <w:szCs w:val="20"/>
                    </w:rPr>
                  </w:pPr>
                  <w:r w:rsidRPr="00A95D7E">
                    <w:rPr>
                      <w:b/>
                      <w:bCs/>
                      <w:i/>
                      <w:iCs/>
                      <w:color w:val="000000"/>
                      <w:sz w:val="20"/>
                      <w:szCs w:val="20"/>
                    </w:rPr>
                    <w:t>Цел, към постигането н</w:t>
                  </w:r>
                  <w:r>
                    <w:rPr>
                      <w:b/>
                      <w:bCs/>
                      <w:i/>
                      <w:iCs/>
                      <w:color w:val="000000"/>
                      <w:sz w:val="20"/>
                      <w:szCs w:val="20"/>
                    </w:rPr>
                    <w:t>а която е насочена инвестицията</w:t>
                  </w:r>
                  <w:r w:rsidRPr="00A95D7E">
                    <w:rPr>
                      <w:b/>
                      <w:bCs/>
                      <w:i/>
                      <w:iCs/>
                      <w:color w:val="000000"/>
                      <w:sz w:val="20"/>
                      <w:szCs w:val="20"/>
                    </w:rPr>
                    <w:t xml:space="preserve"> (</w:t>
                  </w:r>
                  <w:r w:rsidRPr="003C5F7F">
                    <w:rPr>
                      <w:b/>
                      <w:bCs/>
                      <w:i/>
                      <w:iCs/>
                      <w:color w:val="000000"/>
                      <w:sz w:val="20"/>
                      <w:szCs w:val="20"/>
                    </w:rPr>
                    <w:t>посочва се номерът от колона А на табл. 7</w:t>
                  </w:r>
                  <w:r>
                    <w:rPr>
                      <w:b/>
                      <w:bCs/>
                      <w:i/>
                      <w:iCs/>
                      <w:color w:val="000000"/>
                      <w:sz w:val="20"/>
                      <w:szCs w:val="20"/>
                    </w:rPr>
                    <w:t xml:space="preserve"> </w:t>
                  </w:r>
                  <w:r w:rsidRPr="003C5F7F">
                    <w:rPr>
                      <w:b/>
                      <w:bCs/>
                      <w:i/>
                      <w:iCs/>
                      <w:color w:val="000000"/>
                      <w:sz w:val="20"/>
                      <w:szCs w:val="20"/>
                    </w:rPr>
                    <w:t>)</w:t>
                  </w:r>
                </w:p>
                <w:p w:rsidR="003C5F7F" w:rsidRPr="00A95D7E" w:rsidRDefault="003C5F7F" w:rsidP="003C5F7F">
                  <w:pPr>
                    <w:jc w:val="center"/>
                    <w:rPr>
                      <w:b/>
                      <w:bCs/>
                      <w:i/>
                      <w:iCs/>
                      <w:color w:val="000000"/>
                      <w:sz w:val="20"/>
                      <w:szCs w:val="20"/>
                    </w:rPr>
                  </w:pPr>
                  <w:r w:rsidRPr="003C5F7F">
                    <w:rPr>
                      <w:b/>
                      <w:bCs/>
                      <w:i/>
                      <w:iCs/>
                      <w:color w:val="000000"/>
                      <w:sz w:val="20"/>
                      <w:szCs w:val="20"/>
                    </w:rPr>
                    <w:t>(ако е приложимо</w:t>
                  </w:r>
                  <w:r w:rsidRPr="00A95D7E">
                    <w:rPr>
                      <w:b/>
                      <w:bCs/>
                      <w:i/>
                      <w:iCs/>
                      <w:color w:val="000000"/>
                      <w:sz w:val="20"/>
                      <w:szCs w:val="20"/>
                    </w:rPr>
                    <w:t>)</w:t>
                  </w:r>
                </w:p>
              </w:tc>
              <w:tc>
                <w:tcPr>
                  <w:tcW w:w="1782" w:type="dxa"/>
                  <w:tcBorders>
                    <w:top w:val="single" w:sz="4" w:space="0" w:color="auto"/>
                    <w:left w:val="nil"/>
                    <w:bottom w:val="single" w:sz="4" w:space="0" w:color="auto"/>
                    <w:right w:val="single" w:sz="4" w:space="0" w:color="auto"/>
                  </w:tcBorders>
                  <w:shd w:val="clear" w:color="000000" w:fill="D8D8D8"/>
                  <w:vAlign w:val="center"/>
                  <w:hideMark/>
                </w:tcPr>
                <w:p w:rsidR="003C5F7F" w:rsidRPr="00A95D7E" w:rsidRDefault="003C5F7F" w:rsidP="00002B53">
                  <w:pPr>
                    <w:jc w:val="center"/>
                    <w:rPr>
                      <w:b/>
                      <w:bCs/>
                      <w:i/>
                      <w:iCs/>
                      <w:color w:val="000000"/>
                      <w:sz w:val="20"/>
                      <w:szCs w:val="20"/>
                    </w:rPr>
                  </w:pPr>
                  <w:r w:rsidRPr="00A95D7E">
                    <w:rPr>
                      <w:b/>
                      <w:bCs/>
                      <w:i/>
                      <w:iCs/>
                      <w:color w:val="000000"/>
                      <w:sz w:val="20"/>
                      <w:szCs w:val="20"/>
                    </w:rPr>
                    <w:t>Начин на извършване (закупуване и др.)</w:t>
                  </w:r>
                </w:p>
              </w:tc>
              <w:tc>
                <w:tcPr>
                  <w:tcW w:w="1711" w:type="dxa"/>
                  <w:vMerge/>
                  <w:tcBorders>
                    <w:top w:val="single" w:sz="4" w:space="0" w:color="auto"/>
                    <w:left w:val="single" w:sz="4" w:space="0" w:color="auto"/>
                    <w:bottom w:val="single" w:sz="4" w:space="0" w:color="auto"/>
                    <w:right w:val="single" w:sz="4" w:space="0" w:color="auto"/>
                  </w:tcBorders>
                  <w:vAlign w:val="center"/>
                  <w:hideMark/>
                </w:tcPr>
                <w:p w:rsidR="003C5F7F" w:rsidRPr="00A95D7E" w:rsidRDefault="003C5F7F" w:rsidP="00002B53">
                  <w:pPr>
                    <w:rPr>
                      <w:b/>
                      <w:bCs/>
                      <w:i/>
                      <w:iCs/>
                      <w:color w:val="000000"/>
                      <w:sz w:val="20"/>
                      <w:szCs w:val="20"/>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rsidR="003C5F7F" w:rsidRPr="00A95D7E" w:rsidRDefault="003C5F7F" w:rsidP="00002B53">
                  <w:pPr>
                    <w:rPr>
                      <w:b/>
                      <w:bCs/>
                      <w:i/>
                      <w:iCs/>
                      <w:color w:val="000000"/>
                      <w:sz w:val="20"/>
                      <w:szCs w:val="20"/>
                    </w:rPr>
                  </w:pPr>
                </w:p>
              </w:tc>
            </w:tr>
            <w:tr w:rsidR="003C5F7F" w:rsidRPr="00A95D7E" w:rsidTr="003C5F7F">
              <w:trPr>
                <w:trHeight w:val="315"/>
              </w:trPr>
              <w:tc>
                <w:tcPr>
                  <w:tcW w:w="54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3C5F7F" w:rsidRPr="00A95D7E" w:rsidRDefault="003C5F7F" w:rsidP="00002B53">
                  <w:pPr>
                    <w:jc w:val="center"/>
                    <w:rPr>
                      <w:b/>
                      <w:bCs/>
                      <w:i/>
                      <w:iCs/>
                      <w:color w:val="000000"/>
                      <w:sz w:val="20"/>
                      <w:szCs w:val="20"/>
                    </w:rPr>
                  </w:pPr>
                  <w:r w:rsidRPr="00A95D7E">
                    <w:rPr>
                      <w:b/>
                      <w:bCs/>
                      <w:i/>
                      <w:iCs/>
                      <w:color w:val="000000"/>
                      <w:sz w:val="20"/>
                      <w:szCs w:val="20"/>
                    </w:rPr>
                    <w:lastRenderedPageBreak/>
                    <w:t>А</w:t>
                  </w:r>
                </w:p>
              </w:tc>
              <w:tc>
                <w:tcPr>
                  <w:tcW w:w="610" w:type="dxa"/>
                  <w:tcBorders>
                    <w:top w:val="single" w:sz="4" w:space="0" w:color="auto"/>
                    <w:left w:val="nil"/>
                    <w:bottom w:val="single" w:sz="4" w:space="0" w:color="auto"/>
                    <w:right w:val="single" w:sz="4" w:space="0" w:color="auto"/>
                  </w:tcBorders>
                  <w:shd w:val="clear" w:color="000000" w:fill="D8D8D8"/>
                  <w:noWrap/>
                  <w:vAlign w:val="bottom"/>
                  <w:hideMark/>
                </w:tcPr>
                <w:p w:rsidR="003C5F7F" w:rsidRPr="00A95D7E" w:rsidRDefault="003C5F7F" w:rsidP="00002B53">
                  <w:pPr>
                    <w:jc w:val="center"/>
                    <w:rPr>
                      <w:b/>
                      <w:bCs/>
                      <w:i/>
                      <w:iCs/>
                      <w:color w:val="000000"/>
                      <w:sz w:val="20"/>
                      <w:szCs w:val="20"/>
                    </w:rPr>
                  </w:pPr>
                  <w:r w:rsidRPr="00A95D7E">
                    <w:rPr>
                      <w:b/>
                      <w:bCs/>
                      <w:i/>
                      <w:iCs/>
                      <w:color w:val="000000"/>
                      <w:sz w:val="20"/>
                      <w:szCs w:val="20"/>
                    </w:rPr>
                    <w:t>Б</w:t>
                  </w:r>
                </w:p>
              </w:tc>
              <w:tc>
                <w:tcPr>
                  <w:tcW w:w="789" w:type="dxa"/>
                  <w:tcBorders>
                    <w:top w:val="single" w:sz="4" w:space="0" w:color="auto"/>
                    <w:left w:val="nil"/>
                    <w:bottom w:val="single" w:sz="4" w:space="0" w:color="auto"/>
                    <w:right w:val="single" w:sz="4" w:space="0" w:color="auto"/>
                  </w:tcBorders>
                  <w:shd w:val="clear" w:color="000000" w:fill="D8D8D8"/>
                  <w:vAlign w:val="bottom"/>
                  <w:hideMark/>
                </w:tcPr>
                <w:p w:rsidR="003C5F7F" w:rsidRPr="00A95D7E" w:rsidRDefault="003C5F7F" w:rsidP="00002B53">
                  <w:pPr>
                    <w:jc w:val="center"/>
                    <w:rPr>
                      <w:b/>
                      <w:bCs/>
                      <w:i/>
                      <w:iCs/>
                      <w:color w:val="000000"/>
                      <w:sz w:val="20"/>
                      <w:szCs w:val="20"/>
                    </w:rPr>
                  </w:pPr>
                  <w:r w:rsidRPr="00A95D7E">
                    <w:rPr>
                      <w:b/>
                      <w:bCs/>
                      <w:i/>
                      <w:iCs/>
                      <w:color w:val="000000"/>
                      <w:sz w:val="20"/>
                      <w:szCs w:val="20"/>
                    </w:rPr>
                    <w:t>В</w:t>
                  </w:r>
                </w:p>
              </w:tc>
              <w:tc>
                <w:tcPr>
                  <w:tcW w:w="2058" w:type="dxa"/>
                  <w:tcBorders>
                    <w:top w:val="single" w:sz="4" w:space="0" w:color="auto"/>
                    <w:left w:val="nil"/>
                    <w:bottom w:val="single" w:sz="4" w:space="0" w:color="auto"/>
                    <w:right w:val="single" w:sz="4" w:space="0" w:color="auto"/>
                  </w:tcBorders>
                  <w:shd w:val="clear" w:color="000000" w:fill="D8D8D8"/>
                  <w:vAlign w:val="bottom"/>
                  <w:hideMark/>
                </w:tcPr>
                <w:p w:rsidR="003C5F7F" w:rsidRPr="00A95D7E" w:rsidRDefault="003C5F7F" w:rsidP="00002B53">
                  <w:pPr>
                    <w:jc w:val="center"/>
                    <w:rPr>
                      <w:b/>
                      <w:bCs/>
                      <w:i/>
                      <w:iCs/>
                      <w:color w:val="000000"/>
                      <w:sz w:val="20"/>
                      <w:szCs w:val="20"/>
                    </w:rPr>
                  </w:pPr>
                  <w:r w:rsidRPr="00A95D7E">
                    <w:rPr>
                      <w:b/>
                      <w:bCs/>
                      <w:i/>
                      <w:iCs/>
                      <w:color w:val="000000"/>
                      <w:sz w:val="20"/>
                      <w:szCs w:val="20"/>
                    </w:rPr>
                    <w:t>Г</w:t>
                  </w:r>
                </w:p>
              </w:tc>
              <w:tc>
                <w:tcPr>
                  <w:tcW w:w="1782" w:type="dxa"/>
                  <w:tcBorders>
                    <w:top w:val="single" w:sz="4" w:space="0" w:color="auto"/>
                    <w:left w:val="nil"/>
                    <w:bottom w:val="single" w:sz="4" w:space="0" w:color="auto"/>
                    <w:right w:val="single" w:sz="4" w:space="0" w:color="auto"/>
                  </w:tcBorders>
                  <w:shd w:val="clear" w:color="000000" w:fill="D8D8D8"/>
                  <w:vAlign w:val="bottom"/>
                  <w:hideMark/>
                </w:tcPr>
                <w:p w:rsidR="003C5F7F" w:rsidRPr="00A95D7E" w:rsidRDefault="003C5F7F" w:rsidP="00002B53">
                  <w:pPr>
                    <w:jc w:val="center"/>
                    <w:rPr>
                      <w:b/>
                      <w:bCs/>
                      <w:i/>
                      <w:iCs/>
                      <w:color w:val="000000"/>
                      <w:sz w:val="20"/>
                      <w:szCs w:val="20"/>
                    </w:rPr>
                  </w:pPr>
                  <w:r w:rsidRPr="00A95D7E">
                    <w:rPr>
                      <w:b/>
                      <w:bCs/>
                      <w:i/>
                      <w:iCs/>
                      <w:color w:val="000000"/>
                      <w:sz w:val="20"/>
                      <w:szCs w:val="20"/>
                    </w:rPr>
                    <w:t>Д</w:t>
                  </w:r>
                </w:p>
              </w:tc>
              <w:tc>
                <w:tcPr>
                  <w:tcW w:w="1711" w:type="dxa"/>
                  <w:tcBorders>
                    <w:top w:val="single" w:sz="4" w:space="0" w:color="auto"/>
                    <w:left w:val="nil"/>
                    <w:bottom w:val="single" w:sz="4" w:space="0" w:color="auto"/>
                    <w:right w:val="single" w:sz="4" w:space="0" w:color="auto"/>
                  </w:tcBorders>
                  <w:shd w:val="clear" w:color="000000" w:fill="D8D8D8"/>
                  <w:vAlign w:val="bottom"/>
                  <w:hideMark/>
                </w:tcPr>
                <w:p w:rsidR="003C5F7F" w:rsidRPr="00A95D7E" w:rsidRDefault="003C5F7F" w:rsidP="00002B53">
                  <w:pPr>
                    <w:jc w:val="center"/>
                    <w:rPr>
                      <w:b/>
                      <w:bCs/>
                      <w:i/>
                      <w:iCs/>
                      <w:color w:val="000000"/>
                      <w:sz w:val="20"/>
                      <w:szCs w:val="20"/>
                    </w:rPr>
                  </w:pPr>
                  <w:r w:rsidRPr="00A95D7E">
                    <w:rPr>
                      <w:b/>
                      <w:bCs/>
                      <w:i/>
                      <w:iCs/>
                      <w:color w:val="000000"/>
                      <w:sz w:val="20"/>
                      <w:szCs w:val="20"/>
                    </w:rPr>
                    <w:t>Ж</w:t>
                  </w:r>
                </w:p>
              </w:tc>
              <w:tc>
                <w:tcPr>
                  <w:tcW w:w="1540" w:type="dxa"/>
                  <w:tcBorders>
                    <w:top w:val="single" w:sz="4" w:space="0" w:color="auto"/>
                    <w:left w:val="nil"/>
                    <w:bottom w:val="single" w:sz="4" w:space="0" w:color="auto"/>
                    <w:right w:val="single" w:sz="4" w:space="0" w:color="auto"/>
                  </w:tcBorders>
                  <w:shd w:val="clear" w:color="000000" w:fill="D8D8D8"/>
                  <w:vAlign w:val="bottom"/>
                  <w:hideMark/>
                </w:tcPr>
                <w:p w:rsidR="003C5F7F" w:rsidRPr="00A95D7E" w:rsidRDefault="003C5F7F" w:rsidP="00002B53">
                  <w:pPr>
                    <w:jc w:val="center"/>
                    <w:rPr>
                      <w:b/>
                      <w:bCs/>
                      <w:i/>
                      <w:iCs/>
                      <w:color w:val="000000"/>
                      <w:sz w:val="20"/>
                      <w:szCs w:val="20"/>
                    </w:rPr>
                  </w:pPr>
                  <w:r w:rsidRPr="00A95D7E">
                    <w:rPr>
                      <w:b/>
                      <w:bCs/>
                      <w:i/>
                      <w:iCs/>
                      <w:color w:val="000000"/>
                      <w:sz w:val="20"/>
                      <w:szCs w:val="20"/>
                    </w:rPr>
                    <w:t>З</w:t>
                  </w:r>
                </w:p>
              </w:tc>
            </w:tr>
            <w:tr w:rsidR="003C5F7F" w:rsidRPr="00A95D7E" w:rsidTr="003C5F7F">
              <w:trPr>
                <w:trHeight w:val="31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2058"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782"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711"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r>
            <w:tr w:rsidR="003C5F7F" w:rsidRPr="00A95D7E" w:rsidTr="003C5F7F">
              <w:trPr>
                <w:trHeight w:val="31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2058"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782"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711"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r>
            <w:tr w:rsidR="003C5F7F" w:rsidRPr="00A95D7E" w:rsidTr="003C5F7F">
              <w:trPr>
                <w:trHeight w:val="31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2058"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782"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711"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r>
            <w:tr w:rsidR="003C5F7F" w:rsidRPr="00A95D7E" w:rsidTr="003C5F7F">
              <w:trPr>
                <w:trHeight w:val="31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2058"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782"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711"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r>
            <w:tr w:rsidR="003C5F7F" w:rsidRPr="00A95D7E" w:rsidTr="003C5F7F">
              <w:trPr>
                <w:trHeight w:val="31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2058"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782"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711"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rsidR="003C5F7F" w:rsidRPr="00A95D7E" w:rsidRDefault="003C5F7F" w:rsidP="00002B53">
                  <w:pPr>
                    <w:jc w:val="center"/>
                    <w:rPr>
                      <w:color w:val="000000"/>
                      <w:sz w:val="20"/>
                      <w:szCs w:val="20"/>
                    </w:rPr>
                  </w:pPr>
                  <w:r w:rsidRPr="00A95D7E">
                    <w:rPr>
                      <w:color w:val="000000"/>
                      <w:sz w:val="20"/>
                      <w:szCs w:val="20"/>
                    </w:rPr>
                    <w:t> </w:t>
                  </w:r>
                </w:p>
              </w:tc>
            </w:tr>
          </w:tbl>
          <w:p w:rsidR="00F47450" w:rsidRDefault="00F47450" w:rsidP="00213195">
            <w:pPr>
              <w:jc w:val="both"/>
            </w:pPr>
          </w:p>
          <w:p w:rsidR="00F47450" w:rsidRDefault="00F47450" w:rsidP="00213195">
            <w:pPr>
              <w:jc w:val="both"/>
            </w:pPr>
          </w:p>
          <w:p w:rsidR="00D03E02" w:rsidRDefault="00D03E02" w:rsidP="00D03E02">
            <w:pPr>
              <w:ind w:right="1"/>
              <w:rPr>
                <w:b/>
              </w:rPr>
            </w:pPr>
            <w:r w:rsidRPr="00613D91">
              <w:rPr>
                <w:b/>
              </w:rPr>
              <w:t xml:space="preserve">ІІІ. </w:t>
            </w:r>
            <w:r w:rsidR="00BA1890">
              <w:rPr>
                <w:b/>
              </w:rPr>
              <w:t>Промяна в о</w:t>
            </w:r>
            <w:r w:rsidRPr="00613D91">
              <w:rPr>
                <w:b/>
              </w:rPr>
              <w:t>тглеждани животни:</w:t>
            </w:r>
          </w:p>
          <w:p w:rsidR="00D03E02" w:rsidRPr="00613D91" w:rsidRDefault="00D03E02" w:rsidP="00D03E02">
            <w:pPr>
              <w:ind w:right="1"/>
              <w:rPr>
                <w:b/>
              </w:rPr>
            </w:pPr>
          </w:p>
          <w:p w:rsidR="00D03E02" w:rsidRDefault="00D03E02" w:rsidP="00213195">
            <w:pPr>
              <w:jc w:val="both"/>
            </w:pPr>
            <w:r w:rsidRPr="001F405C">
              <w:sym w:font="Wingdings" w:char="F071"/>
            </w:r>
            <w:r w:rsidRPr="001F405C">
              <w:t xml:space="preserve"> без промяна (не се попълва</w:t>
            </w:r>
            <w:r w:rsidR="00D00412">
              <w:t>т</w:t>
            </w:r>
            <w:r w:rsidRPr="001F405C">
              <w:t xml:space="preserve"> таблиц</w:t>
            </w:r>
            <w:r w:rsidR="00D00412">
              <w:t>ите</w:t>
            </w:r>
            <w:r w:rsidRPr="001F405C">
              <w:t xml:space="preserve"> по-долу, ако се отбележи тази възможност);</w:t>
            </w:r>
          </w:p>
          <w:p w:rsidR="00A51BF8" w:rsidRPr="001F405C" w:rsidRDefault="00D03E02" w:rsidP="00213195">
            <w:pPr>
              <w:jc w:val="both"/>
            </w:pPr>
            <w:r w:rsidRPr="001F405C">
              <w:sym w:font="Wingdings" w:char="F071"/>
            </w:r>
            <w:r w:rsidRPr="001F405C">
              <w:t xml:space="preserve"> </w:t>
            </w:r>
            <w:r>
              <w:t>подмяна/замяна на заложените за отглеждане животни</w:t>
            </w:r>
            <w:r w:rsidR="00CB0BE2">
              <w:t xml:space="preserve"> </w:t>
            </w:r>
            <w:r>
              <w:t xml:space="preserve">- </w:t>
            </w:r>
            <w:r w:rsidRPr="006B1991">
              <w:rPr>
                <w:b/>
              </w:rPr>
              <w:t>един вид дребен рогат добитък с друг вид такъв</w:t>
            </w:r>
            <w:r w:rsidRPr="001F405C">
              <w:t xml:space="preserve"> (попълва се само за годините, за които има промени):</w:t>
            </w:r>
          </w:p>
        </w:tc>
      </w:tr>
    </w:tbl>
    <w:p w:rsidR="000E7620" w:rsidRDefault="000E7620" w:rsidP="000E7620">
      <w:pPr>
        <w:pStyle w:val="ListParagraph"/>
        <w:ind w:left="720"/>
        <w:jc w:val="both"/>
      </w:pPr>
    </w:p>
    <w:p w:rsidR="003736D9" w:rsidRPr="00CB0BE2" w:rsidRDefault="0090299C" w:rsidP="00FF30B4">
      <w:pPr>
        <w:jc w:val="both"/>
        <w:rPr>
          <w:b/>
        </w:rPr>
      </w:pPr>
      <w:r w:rsidRPr="00CB0BE2">
        <w:rPr>
          <w:b/>
        </w:rPr>
        <w:t>Табл.5</w:t>
      </w:r>
      <w:r w:rsidR="00CB0BE2" w:rsidRPr="00CB0BE2">
        <w:rPr>
          <w:b/>
        </w:rPr>
        <w:t xml:space="preserve"> </w:t>
      </w:r>
      <w:r w:rsidRPr="00CB0BE2">
        <w:rPr>
          <w:b/>
        </w:rPr>
        <w:t>Данни</w:t>
      </w:r>
      <w:r w:rsidR="00CB0BE2" w:rsidRPr="00CB0BE2">
        <w:rPr>
          <w:b/>
        </w:rPr>
        <w:t xml:space="preserve"> за животните</w:t>
      </w:r>
      <w:r w:rsidRPr="00CB0BE2">
        <w:rPr>
          <w:b/>
        </w:rPr>
        <w:t xml:space="preserve"> преди промяна</w:t>
      </w:r>
    </w:p>
    <w:tbl>
      <w:tblPr>
        <w:tblW w:w="4966" w:type="pct"/>
        <w:tblCellMar>
          <w:left w:w="70" w:type="dxa"/>
          <w:right w:w="70" w:type="dxa"/>
        </w:tblCellMar>
        <w:tblLook w:val="04A0"/>
      </w:tblPr>
      <w:tblGrid>
        <w:gridCol w:w="327"/>
        <w:gridCol w:w="1417"/>
        <w:gridCol w:w="1668"/>
        <w:gridCol w:w="1624"/>
        <w:gridCol w:w="1701"/>
        <w:gridCol w:w="1697"/>
        <w:gridCol w:w="1701"/>
      </w:tblGrid>
      <w:tr w:rsidR="0090299C" w:rsidRPr="0090299C" w:rsidTr="0090299C">
        <w:trPr>
          <w:trHeight w:val="495"/>
        </w:trPr>
        <w:tc>
          <w:tcPr>
            <w:tcW w:w="162" w:type="pct"/>
            <w:vMerge w:val="restart"/>
            <w:tcBorders>
              <w:top w:val="single" w:sz="4" w:space="0" w:color="auto"/>
              <w:left w:val="single" w:sz="4" w:space="0" w:color="auto"/>
              <w:bottom w:val="single" w:sz="4" w:space="0" w:color="000000"/>
              <w:right w:val="single" w:sz="4" w:space="0" w:color="auto"/>
            </w:tcBorders>
            <w:shd w:val="clear" w:color="000000" w:fill="D8D8D8"/>
            <w:noWrap/>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w:t>
            </w:r>
          </w:p>
        </w:tc>
        <w:tc>
          <w:tcPr>
            <w:tcW w:w="69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Животни</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I година</w:t>
            </w:r>
            <w:r w:rsidRPr="0090299C">
              <w:rPr>
                <w:b/>
                <w:bCs/>
                <w:i/>
                <w:iCs/>
                <w:color w:val="000000"/>
                <w:sz w:val="20"/>
                <w:szCs w:val="20"/>
              </w:rPr>
              <w:br/>
              <w:t>стопанска ..../....</w:t>
            </w:r>
          </w:p>
        </w:tc>
        <w:tc>
          <w:tcPr>
            <w:tcW w:w="801"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II година</w:t>
            </w:r>
            <w:r w:rsidRPr="0090299C">
              <w:rPr>
                <w:b/>
                <w:bCs/>
                <w:i/>
                <w:iCs/>
                <w:color w:val="000000"/>
                <w:sz w:val="20"/>
                <w:szCs w:val="20"/>
              </w:rPr>
              <w:br/>
              <w:t>стопанска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III година</w:t>
            </w:r>
            <w:r w:rsidRPr="0090299C">
              <w:rPr>
                <w:b/>
                <w:bCs/>
                <w:i/>
                <w:iCs/>
                <w:color w:val="000000"/>
                <w:sz w:val="20"/>
                <w:szCs w:val="20"/>
              </w:rPr>
              <w:br/>
              <w:t>стопанска ..../....</w:t>
            </w:r>
          </w:p>
        </w:tc>
        <w:tc>
          <w:tcPr>
            <w:tcW w:w="837"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IV година</w:t>
            </w:r>
            <w:r w:rsidRPr="0090299C">
              <w:rPr>
                <w:b/>
                <w:bCs/>
                <w:i/>
                <w:iCs/>
                <w:color w:val="000000"/>
                <w:sz w:val="20"/>
                <w:szCs w:val="20"/>
              </w:rPr>
              <w:br/>
              <w:t>стопанска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V година</w:t>
            </w:r>
            <w:r w:rsidRPr="0090299C">
              <w:rPr>
                <w:b/>
                <w:bCs/>
                <w:i/>
                <w:iCs/>
                <w:color w:val="000000"/>
                <w:sz w:val="20"/>
                <w:szCs w:val="20"/>
              </w:rPr>
              <w:br/>
              <w:t>стопанска ..../....</w:t>
            </w:r>
          </w:p>
        </w:tc>
      </w:tr>
      <w:tr w:rsidR="0090299C" w:rsidRPr="0090299C" w:rsidTr="0090299C">
        <w:trPr>
          <w:trHeight w:val="315"/>
        </w:trPr>
        <w:tc>
          <w:tcPr>
            <w:tcW w:w="162" w:type="pct"/>
            <w:vMerge/>
            <w:tcBorders>
              <w:top w:val="single" w:sz="4" w:space="0" w:color="auto"/>
              <w:left w:val="single" w:sz="4" w:space="0" w:color="auto"/>
              <w:bottom w:val="single" w:sz="4" w:space="0" w:color="000000"/>
              <w:right w:val="single" w:sz="4" w:space="0" w:color="auto"/>
            </w:tcBorders>
            <w:vAlign w:val="center"/>
            <w:hideMark/>
          </w:tcPr>
          <w:p w:rsidR="0090299C" w:rsidRPr="0090299C" w:rsidRDefault="0090299C" w:rsidP="0090299C">
            <w:pPr>
              <w:rPr>
                <w:b/>
                <w:bCs/>
                <w:i/>
                <w:iCs/>
                <w:color w:val="000000"/>
                <w:sz w:val="20"/>
                <w:szCs w:val="20"/>
              </w:rPr>
            </w:pPr>
          </w:p>
        </w:tc>
        <w:tc>
          <w:tcPr>
            <w:tcW w:w="69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категория</w:t>
            </w:r>
          </w:p>
        </w:tc>
        <w:tc>
          <w:tcPr>
            <w:tcW w:w="823"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бр.</w:t>
            </w:r>
          </w:p>
        </w:tc>
        <w:tc>
          <w:tcPr>
            <w:tcW w:w="801"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бр.</w:t>
            </w:r>
          </w:p>
        </w:tc>
        <w:tc>
          <w:tcPr>
            <w:tcW w:w="83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бр.</w:t>
            </w:r>
          </w:p>
        </w:tc>
        <w:tc>
          <w:tcPr>
            <w:tcW w:w="837"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бр.</w:t>
            </w:r>
          </w:p>
        </w:tc>
        <w:tc>
          <w:tcPr>
            <w:tcW w:w="83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бр.</w:t>
            </w:r>
          </w:p>
        </w:tc>
      </w:tr>
      <w:tr w:rsidR="0090299C" w:rsidRPr="0090299C" w:rsidTr="0090299C">
        <w:trPr>
          <w:trHeight w:val="315"/>
        </w:trPr>
        <w:tc>
          <w:tcPr>
            <w:tcW w:w="162" w:type="pct"/>
            <w:tcBorders>
              <w:top w:val="nil"/>
              <w:left w:val="single" w:sz="4" w:space="0" w:color="auto"/>
              <w:bottom w:val="single" w:sz="4" w:space="0" w:color="auto"/>
              <w:right w:val="single" w:sz="4" w:space="0" w:color="auto"/>
            </w:tcBorders>
            <w:shd w:val="clear" w:color="000000" w:fill="D8D8D8"/>
            <w:noWrap/>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А</w:t>
            </w:r>
          </w:p>
        </w:tc>
        <w:tc>
          <w:tcPr>
            <w:tcW w:w="69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Б</w:t>
            </w:r>
          </w:p>
        </w:tc>
        <w:tc>
          <w:tcPr>
            <w:tcW w:w="823"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Г</w:t>
            </w:r>
          </w:p>
        </w:tc>
        <w:tc>
          <w:tcPr>
            <w:tcW w:w="801"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Д</w:t>
            </w:r>
          </w:p>
        </w:tc>
        <w:tc>
          <w:tcPr>
            <w:tcW w:w="83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Е</w:t>
            </w:r>
          </w:p>
        </w:tc>
        <w:tc>
          <w:tcPr>
            <w:tcW w:w="837"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Ж</w:t>
            </w:r>
          </w:p>
        </w:tc>
        <w:tc>
          <w:tcPr>
            <w:tcW w:w="83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З</w:t>
            </w:r>
          </w:p>
        </w:tc>
      </w:tr>
      <w:tr w:rsidR="0090299C" w:rsidRPr="0090299C" w:rsidTr="0090299C">
        <w:trPr>
          <w:trHeight w:val="315"/>
        </w:trPr>
        <w:tc>
          <w:tcPr>
            <w:tcW w:w="162" w:type="pct"/>
            <w:tcBorders>
              <w:top w:val="nil"/>
              <w:left w:val="single" w:sz="4" w:space="0" w:color="auto"/>
              <w:bottom w:val="single" w:sz="4" w:space="0" w:color="auto"/>
              <w:right w:val="single" w:sz="4" w:space="0" w:color="auto"/>
            </w:tcBorders>
            <w:shd w:val="clear" w:color="auto" w:fill="auto"/>
            <w:noWrap/>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69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01"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37"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r>
      <w:tr w:rsidR="0090299C" w:rsidRPr="0090299C" w:rsidTr="0090299C">
        <w:trPr>
          <w:trHeight w:val="315"/>
        </w:trPr>
        <w:tc>
          <w:tcPr>
            <w:tcW w:w="162" w:type="pct"/>
            <w:tcBorders>
              <w:top w:val="nil"/>
              <w:left w:val="single" w:sz="4" w:space="0" w:color="auto"/>
              <w:bottom w:val="single" w:sz="4" w:space="0" w:color="auto"/>
              <w:right w:val="single" w:sz="4" w:space="0" w:color="auto"/>
            </w:tcBorders>
            <w:shd w:val="clear" w:color="auto" w:fill="auto"/>
            <w:noWrap/>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69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01"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37"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r>
      <w:tr w:rsidR="0090299C" w:rsidRPr="0090299C" w:rsidTr="0090299C">
        <w:trPr>
          <w:trHeight w:val="315"/>
        </w:trPr>
        <w:tc>
          <w:tcPr>
            <w:tcW w:w="162" w:type="pct"/>
            <w:tcBorders>
              <w:top w:val="nil"/>
              <w:left w:val="single" w:sz="4" w:space="0" w:color="auto"/>
              <w:bottom w:val="single" w:sz="4" w:space="0" w:color="auto"/>
              <w:right w:val="single" w:sz="4" w:space="0" w:color="auto"/>
            </w:tcBorders>
            <w:shd w:val="clear" w:color="auto" w:fill="auto"/>
            <w:noWrap/>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69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01"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37"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r>
    </w:tbl>
    <w:p w:rsidR="0090299C" w:rsidRDefault="0090299C" w:rsidP="00FF30B4">
      <w:pPr>
        <w:jc w:val="both"/>
      </w:pPr>
    </w:p>
    <w:p w:rsidR="0090299C" w:rsidRDefault="0090299C" w:rsidP="00FF30B4">
      <w:pPr>
        <w:jc w:val="both"/>
      </w:pPr>
    </w:p>
    <w:p w:rsidR="0090299C" w:rsidRPr="003736D9" w:rsidRDefault="0090299C" w:rsidP="00FF30B4">
      <w:pPr>
        <w:jc w:val="both"/>
        <w:rPr>
          <w:b/>
        </w:rPr>
      </w:pPr>
      <w:r w:rsidRPr="00CB0BE2">
        <w:rPr>
          <w:b/>
        </w:rPr>
        <w:t xml:space="preserve">Табл.6 Данни </w:t>
      </w:r>
      <w:r w:rsidR="00CB0BE2" w:rsidRPr="00CB0BE2">
        <w:rPr>
          <w:b/>
        </w:rPr>
        <w:t xml:space="preserve">за животните </w:t>
      </w:r>
      <w:r w:rsidRPr="00CB0BE2">
        <w:rPr>
          <w:b/>
        </w:rPr>
        <w:t>след промяната</w:t>
      </w:r>
    </w:p>
    <w:tbl>
      <w:tblPr>
        <w:tblW w:w="4966" w:type="pct"/>
        <w:tblCellMar>
          <w:left w:w="70" w:type="dxa"/>
          <w:right w:w="70" w:type="dxa"/>
        </w:tblCellMar>
        <w:tblLook w:val="04A0"/>
      </w:tblPr>
      <w:tblGrid>
        <w:gridCol w:w="327"/>
        <w:gridCol w:w="1417"/>
        <w:gridCol w:w="1668"/>
        <w:gridCol w:w="1624"/>
        <w:gridCol w:w="1701"/>
        <w:gridCol w:w="1697"/>
        <w:gridCol w:w="1701"/>
      </w:tblGrid>
      <w:tr w:rsidR="0090299C" w:rsidRPr="0090299C" w:rsidTr="00B6120A">
        <w:trPr>
          <w:trHeight w:val="495"/>
        </w:trPr>
        <w:tc>
          <w:tcPr>
            <w:tcW w:w="162" w:type="pct"/>
            <w:vMerge w:val="restart"/>
            <w:tcBorders>
              <w:top w:val="single" w:sz="4" w:space="0" w:color="auto"/>
              <w:left w:val="single" w:sz="4" w:space="0" w:color="auto"/>
              <w:bottom w:val="single" w:sz="4" w:space="0" w:color="000000"/>
              <w:right w:val="single" w:sz="4" w:space="0" w:color="auto"/>
            </w:tcBorders>
            <w:shd w:val="clear" w:color="000000" w:fill="D8D8D8"/>
            <w:noWrap/>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w:t>
            </w:r>
          </w:p>
        </w:tc>
        <w:tc>
          <w:tcPr>
            <w:tcW w:w="69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Животни</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I година</w:t>
            </w:r>
            <w:r w:rsidRPr="0090299C">
              <w:rPr>
                <w:b/>
                <w:bCs/>
                <w:i/>
                <w:iCs/>
                <w:color w:val="000000"/>
                <w:sz w:val="20"/>
                <w:szCs w:val="20"/>
              </w:rPr>
              <w:br/>
              <w:t>стопанска ..../....</w:t>
            </w:r>
          </w:p>
        </w:tc>
        <w:tc>
          <w:tcPr>
            <w:tcW w:w="801"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II година</w:t>
            </w:r>
            <w:r w:rsidRPr="0090299C">
              <w:rPr>
                <w:b/>
                <w:bCs/>
                <w:i/>
                <w:iCs/>
                <w:color w:val="000000"/>
                <w:sz w:val="20"/>
                <w:szCs w:val="20"/>
              </w:rPr>
              <w:br/>
              <w:t>стопанска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III година</w:t>
            </w:r>
            <w:r w:rsidRPr="0090299C">
              <w:rPr>
                <w:b/>
                <w:bCs/>
                <w:i/>
                <w:iCs/>
                <w:color w:val="000000"/>
                <w:sz w:val="20"/>
                <w:szCs w:val="20"/>
              </w:rPr>
              <w:br/>
              <w:t>стопанска ..../....</w:t>
            </w:r>
          </w:p>
        </w:tc>
        <w:tc>
          <w:tcPr>
            <w:tcW w:w="837"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IV година</w:t>
            </w:r>
            <w:r w:rsidRPr="0090299C">
              <w:rPr>
                <w:b/>
                <w:bCs/>
                <w:i/>
                <w:iCs/>
                <w:color w:val="000000"/>
                <w:sz w:val="20"/>
                <w:szCs w:val="20"/>
              </w:rPr>
              <w:br/>
              <w:t>стопанска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V година</w:t>
            </w:r>
            <w:r w:rsidRPr="0090299C">
              <w:rPr>
                <w:b/>
                <w:bCs/>
                <w:i/>
                <w:iCs/>
                <w:color w:val="000000"/>
                <w:sz w:val="20"/>
                <w:szCs w:val="20"/>
              </w:rPr>
              <w:br/>
              <w:t>стопанска ..../....</w:t>
            </w:r>
          </w:p>
        </w:tc>
      </w:tr>
      <w:tr w:rsidR="0090299C" w:rsidRPr="0090299C" w:rsidTr="00B6120A">
        <w:trPr>
          <w:trHeight w:val="315"/>
        </w:trPr>
        <w:tc>
          <w:tcPr>
            <w:tcW w:w="162" w:type="pct"/>
            <w:vMerge/>
            <w:tcBorders>
              <w:top w:val="single" w:sz="4" w:space="0" w:color="auto"/>
              <w:left w:val="single" w:sz="4" w:space="0" w:color="auto"/>
              <w:bottom w:val="single" w:sz="4" w:space="0" w:color="000000"/>
              <w:right w:val="single" w:sz="4" w:space="0" w:color="auto"/>
            </w:tcBorders>
            <w:vAlign w:val="center"/>
            <w:hideMark/>
          </w:tcPr>
          <w:p w:rsidR="0090299C" w:rsidRPr="0090299C" w:rsidRDefault="0090299C" w:rsidP="00B6120A">
            <w:pPr>
              <w:rPr>
                <w:b/>
                <w:bCs/>
                <w:i/>
                <w:iCs/>
                <w:color w:val="000000"/>
                <w:sz w:val="20"/>
                <w:szCs w:val="20"/>
              </w:rPr>
            </w:pPr>
          </w:p>
        </w:tc>
        <w:tc>
          <w:tcPr>
            <w:tcW w:w="69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категория</w:t>
            </w:r>
          </w:p>
        </w:tc>
        <w:tc>
          <w:tcPr>
            <w:tcW w:w="823"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CB0BE2">
            <w:pPr>
              <w:jc w:val="center"/>
              <w:rPr>
                <w:b/>
                <w:bCs/>
                <w:i/>
                <w:iCs/>
                <w:color w:val="000000"/>
                <w:sz w:val="20"/>
                <w:szCs w:val="20"/>
              </w:rPr>
            </w:pPr>
            <w:r w:rsidRPr="0090299C">
              <w:rPr>
                <w:b/>
                <w:bCs/>
                <w:i/>
                <w:iCs/>
                <w:color w:val="000000"/>
                <w:sz w:val="20"/>
                <w:szCs w:val="20"/>
              </w:rPr>
              <w:t>бр.</w:t>
            </w:r>
          </w:p>
        </w:tc>
        <w:tc>
          <w:tcPr>
            <w:tcW w:w="801"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бр.</w:t>
            </w:r>
          </w:p>
        </w:tc>
        <w:tc>
          <w:tcPr>
            <w:tcW w:w="83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бр.</w:t>
            </w:r>
          </w:p>
        </w:tc>
        <w:tc>
          <w:tcPr>
            <w:tcW w:w="837"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бр.</w:t>
            </w:r>
          </w:p>
        </w:tc>
        <w:tc>
          <w:tcPr>
            <w:tcW w:w="83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бр.</w:t>
            </w:r>
          </w:p>
        </w:tc>
      </w:tr>
      <w:tr w:rsidR="0090299C" w:rsidRPr="0090299C" w:rsidTr="00B6120A">
        <w:trPr>
          <w:trHeight w:val="315"/>
        </w:trPr>
        <w:tc>
          <w:tcPr>
            <w:tcW w:w="162" w:type="pct"/>
            <w:tcBorders>
              <w:top w:val="nil"/>
              <w:left w:val="single" w:sz="4" w:space="0" w:color="auto"/>
              <w:bottom w:val="single" w:sz="4" w:space="0" w:color="auto"/>
              <w:right w:val="single" w:sz="4" w:space="0" w:color="auto"/>
            </w:tcBorders>
            <w:shd w:val="clear" w:color="000000" w:fill="D8D8D8"/>
            <w:noWrap/>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А</w:t>
            </w:r>
          </w:p>
        </w:tc>
        <w:tc>
          <w:tcPr>
            <w:tcW w:w="69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Б</w:t>
            </w:r>
          </w:p>
        </w:tc>
        <w:tc>
          <w:tcPr>
            <w:tcW w:w="823"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Г</w:t>
            </w:r>
          </w:p>
        </w:tc>
        <w:tc>
          <w:tcPr>
            <w:tcW w:w="801"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Д</w:t>
            </w:r>
          </w:p>
        </w:tc>
        <w:tc>
          <w:tcPr>
            <w:tcW w:w="83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Е</w:t>
            </w:r>
          </w:p>
        </w:tc>
        <w:tc>
          <w:tcPr>
            <w:tcW w:w="837"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Ж</w:t>
            </w:r>
          </w:p>
        </w:tc>
        <w:tc>
          <w:tcPr>
            <w:tcW w:w="83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З</w:t>
            </w:r>
          </w:p>
        </w:tc>
      </w:tr>
      <w:tr w:rsidR="0090299C" w:rsidRPr="0090299C" w:rsidTr="00B6120A">
        <w:trPr>
          <w:trHeight w:val="315"/>
        </w:trPr>
        <w:tc>
          <w:tcPr>
            <w:tcW w:w="162" w:type="pct"/>
            <w:tcBorders>
              <w:top w:val="nil"/>
              <w:left w:val="single" w:sz="4" w:space="0" w:color="auto"/>
              <w:bottom w:val="single" w:sz="4" w:space="0" w:color="auto"/>
              <w:right w:val="single" w:sz="4" w:space="0" w:color="auto"/>
            </w:tcBorders>
            <w:shd w:val="clear" w:color="auto" w:fill="auto"/>
            <w:noWrap/>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69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01"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37"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r>
      <w:tr w:rsidR="0090299C" w:rsidRPr="0090299C" w:rsidTr="00B6120A">
        <w:trPr>
          <w:trHeight w:val="315"/>
        </w:trPr>
        <w:tc>
          <w:tcPr>
            <w:tcW w:w="162" w:type="pct"/>
            <w:tcBorders>
              <w:top w:val="nil"/>
              <w:left w:val="single" w:sz="4" w:space="0" w:color="auto"/>
              <w:bottom w:val="single" w:sz="4" w:space="0" w:color="auto"/>
              <w:right w:val="single" w:sz="4" w:space="0" w:color="auto"/>
            </w:tcBorders>
            <w:shd w:val="clear" w:color="auto" w:fill="auto"/>
            <w:noWrap/>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69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01"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37"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r>
      <w:tr w:rsidR="0090299C" w:rsidRPr="0090299C" w:rsidTr="00B6120A">
        <w:trPr>
          <w:trHeight w:val="315"/>
        </w:trPr>
        <w:tc>
          <w:tcPr>
            <w:tcW w:w="162" w:type="pct"/>
            <w:tcBorders>
              <w:top w:val="nil"/>
              <w:left w:val="single" w:sz="4" w:space="0" w:color="auto"/>
              <w:bottom w:val="single" w:sz="4" w:space="0" w:color="auto"/>
              <w:right w:val="single" w:sz="4" w:space="0" w:color="auto"/>
            </w:tcBorders>
            <w:shd w:val="clear" w:color="auto" w:fill="auto"/>
            <w:noWrap/>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69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01"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37"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r>
    </w:tbl>
    <w:p w:rsidR="000B7794" w:rsidRDefault="000B7794" w:rsidP="00FF30B4">
      <w:pPr>
        <w:jc w:val="both"/>
      </w:pPr>
    </w:p>
    <w:tbl>
      <w:tblPr>
        <w:tblW w:w="5000" w:type="pct"/>
        <w:tblCellMar>
          <w:left w:w="70" w:type="dxa"/>
          <w:right w:w="70" w:type="dxa"/>
        </w:tblCellMar>
        <w:tblLook w:val="04A0"/>
      </w:tblPr>
      <w:tblGrid>
        <w:gridCol w:w="227"/>
        <w:gridCol w:w="9977"/>
      </w:tblGrid>
      <w:tr w:rsidR="0090299C" w:rsidRPr="0090299C" w:rsidTr="00566415">
        <w:trPr>
          <w:trHeight w:val="630"/>
        </w:trPr>
        <w:tc>
          <w:tcPr>
            <w:tcW w:w="5000" w:type="pct"/>
            <w:gridSpan w:val="2"/>
            <w:tcBorders>
              <w:top w:val="nil"/>
              <w:left w:val="nil"/>
              <w:right w:val="nil"/>
            </w:tcBorders>
            <w:shd w:val="clear" w:color="auto" w:fill="auto"/>
            <w:vAlign w:val="bottom"/>
            <w:hideMark/>
          </w:tcPr>
          <w:p w:rsidR="00566415" w:rsidRPr="0090299C" w:rsidRDefault="0090299C" w:rsidP="0075005E">
            <w:pPr>
              <w:jc w:val="both"/>
              <w:rPr>
                <w:i/>
                <w:iCs/>
              </w:rPr>
            </w:pPr>
            <w:r w:rsidRPr="0090299C">
              <w:rPr>
                <w:i/>
                <w:iCs/>
              </w:rPr>
              <w:t>Забележка. В заглавието на колона „I година стопанска ....../......“ се посочва първата стопанска година, която следва текущата спрямо кандидатстването стопанска година..</w:t>
            </w:r>
            <w:r w:rsidR="00566415" w:rsidRPr="00566415">
              <w:rPr>
                <w:i/>
              </w:rPr>
              <w:t xml:space="preserve"> </w:t>
            </w:r>
          </w:p>
        </w:tc>
      </w:tr>
      <w:tr w:rsidR="003508A9" w:rsidRPr="007E5F77" w:rsidTr="00F936E1">
        <w:tblPrEx>
          <w:tblCellMar>
            <w:left w:w="60" w:type="dxa"/>
            <w:right w:w="60" w:type="dxa"/>
          </w:tblCellMar>
          <w:tblLook w:val="0000"/>
        </w:tblPrEx>
        <w:trPr>
          <w:gridBefore w:val="1"/>
          <w:wBefore w:w="111" w:type="pct"/>
          <w:trHeight w:val="748"/>
        </w:trPr>
        <w:tc>
          <w:tcPr>
            <w:tcW w:w="4889" w:type="pct"/>
            <w:tcBorders>
              <w:top w:val="nil"/>
              <w:left w:val="nil"/>
              <w:bottom w:val="nil"/>
              <w:right w:val="nil"/>
            </w:tcBorders>
            <w:shd w:val="clear" w:color="auto" w:fill="FEFEFE"/>
            <w:vAlign w:val="center"/>
          </w:tcPr>
          <w:p w:rsidR="00CC3B23" w:rsidRDefault="00CC3B23" w:rsidP="00CC3B23">
            <w:pPr>
              <w:ind w:right="425"/>
            </w:pPr>
          </w:p>
          <w:p w:rsidR="003508A9" w:rsidRPr="007E5F77" w:rsidRDefault="00CC3B23" w:rsidP="003736D9">
            <w:pPr>
              <w:ind w:right="425"/>
            </w:pPr>
            <w:r w:rsidRPr="0049324E">
              <w:rPr>
                <w:b/>
                <w:sz w:val="22"/>
                <w:szCs w:val="22"/>
              </w:rPr>
              <w:t>І</w:t>
            </w:r>
            <w:r w:rsidR="00D03E02">
              <w:rPr>
                <w:b/>
                <w:sz w:val="22"/>
                <w:szCs w:val="22"/>
                <w:lang w:val="en-US"/>
              </w:rPr>
              <w:t>V</w:t>
            </w:r>
            <w:r w:rsidRPr="0049324E">
              <w:rPr>
                <w:b/>
                <w:sz w:val="22"/>
                <w:szCs w:val="22"/>
              </w:rPr>
              <w:t>.</w:t>
            </w:r>
            <w:r>
              <w:rPr>
                <w:b/>
                <w:sz w:val="22"/>
                <w:szCs w:val="22"/>
              </w:rPr>
              <w:t xml:space="preserve"> </w:t>
            </w:r>
            <w:r w:rsidRPr="00F936E1">
              <w:rPr>
                <w:b/>
                <w:sz w:val="22"/>
                <w:szCs w:val="22"/>
              </w:rPr>
              <w:t xml:space="preserve">Промяна на </w:t>
            </w:r>
            <w:r w:rsidRPr="00F936E1">
              <w:rPr>
                <w:b/>
              </w:rPr>
              <w:t xml:space="preserve">заложените в бизнес плана </w:t>
            </w:r>
            <w:r w:rsidR="00F936E1" w:rsidRPr="00F936E1">
              <w:rPr>
                <w:b/>
              </w:rPr>
              <w:t xml:space="preserve">цели и </w:t>
            </w:r>
            <w:r w:rsidR="003736D9" w:rsidRPr="00F936E1">
              <w:rPr>
                <w:b/>
              </w:rPr>
              <w:t>специфични за стопанството резултати</w:t>
            </w:r>
            <w:r w:rsidR="003736D9" w:rsidRPr="00F936E1">
              <w:rPr>
                <w:b/>
                <w:lang w:val="en-US"/>
              </w:rPr>
              <w:t>;</w:t>
            </w:r>
            <w:r w:rsidR="003508A9" w:rsidRPr="00F936E1">
              <w:rPr>
                <w:b/>
              </w:rPr>
              <w:t>:</w:t>
            </w:r>
          </w:p>
        </w:tc>
      </w:tr>
      <w:tr w:rsidR="003508A9" w:rsidRPr="00C35A24" w:rsidTr="00F936E1">
        <w:tblPrEx>
          <w:tblCellMar>
            <w:left w:w="60" w:type="dxa"/>
            <w:right w:w="60" w:type="dxa"/>
          </w:tblCellMar>
          <w:tblLook w:val="0000"/>
        </w:tblPrEx>
        <w:trPr>
          <w:gridBefore w:val="1"/>
          <w:wBefore w:w="111" w:type="pct"/>
        </w:trPr>
        <w:tc>
          <w:tcPr>
            <w:tcW w:w="4889" w:type="pct"/>
            <w:tcBorders>
              <w:top w:val="nil"/>
              <w:left w:val="nil"/>
              <w:bottom w:val="nil"/>
              <w:right w:val="nil"/>
            </w:tcBorders>
            <w:shd w:val="clear" w:color="auto" w:fill="FEFEFE"/>
            <w:vAlign w:val="center"/>
          </w:tcPr>
          <w:p w:rsidR="003508A9" w:rsidRPr="00C35A24" w:rsidRDefault="003508A9" w:rsidP="00B6120A">
            <w:pPr>
              <w:ind w:left="1" w:right="425"/>
              <w:rPr>
                <w:b/>
              </w:rPr>
            </w:pPr>
          </w:p>
        </w:tc>
      </w:tr>
      <w:tr w:rsidR="003508A9" w:rsidRPr="007E5F77" w:rsidTr="00F936E1">
        <w:tblPrEx>
          <w:tblCellMar>
            <w:left w:w="60" w:type="dxa"/>
            <w:right w:w="60" w:type="dxa"/>
          </w:tblCellMar>
          <w:tblLook w:val="0000"/>
        </w:tblPrEx>
        <w:trPr>
          <w:gridBefore w:val="1"/>
          <w:wBefore w:w="111" w:type="pct"/>
        </w:trPr>
        <w:tc>
          <w:tcPr>
            <w:tcW w:w="4889" w:type="pct"/>
            <w:tcBorders>
              <w:top w:val="nil"/>
              <w:left w:val="nil"/>
              <w:bottom w:val="nil"/>
              <w:right w:val="nil"/>
            </w:tcBorders>
            <w:shd w:val="clear" w:color="auto" w:fill="FEFEFE"/>
            <w:vAlign w:val="center"/>
          </w:tcPr>
          <w:p w:rsidR="003508A9" w:rsidRPr="007E5F77" w:rsidRDefault="003508A9" w:rsidP="00B6120A">
            <w:pPr>
              <w:ind w:left="1" w:right="425"/>
            </w:pPr>
            <w:r>
              <w:sym w:font="Wingdings" w:char="F071"/>
            </w:r>
            <w:r w:rsidRPr="007E5F77">
              <w:t xml:space="preserve"> без промяна (не се попълва таблицата по-долу, ако се отбележи тази възможност);</w:t>
            </w:r>
          </w:p>
        </w:tc>
      </w:tr>
      <w:tr w:rsidR="003508A9" w:rsidRPr="007E5F77" w:rsidTr="00F936E1">
        <w:tblPrEx>
          <w:tblCellMar>
            <w:left w:w="60" w:type="dxa"/>
            <w:right w:w="60" w:type="dxa"/>
          </w:tblCellMar>
          <w:tblLook w:val="0000"/>
        </w:tblPrEx>
        <w:trPr>
          <w:gridBefore w:val="1"/>
          <w:wBefore w:w="111" w:type="pct"/>
        </w:trPr>
        <w:tc>
          <w:tcPr>
            <w:tcW w:w="4889" w:type="pct"/>
            <w:tcBorders>
              <w:top w:val="nil"/>
              <w:left w:val="nil"/>
              <w:bottom w:val="nil"/>
              <w:right w:val="nil"/>
            </w:tcBorders>
            <w:shd w:val="clear" w:color="auto" w:fill="FEFEFE"/>
            <w:vAlign w:val="center"/>
          </w:tcPr>
          <w:p w:rsidR="003508A9" w:rsidRDefault="003508A9" w:rsidP="00B6120A">
            <w:pPr>
              <w:ind w:left="1" w:right="425"/>
            </w:pPr>
            <w:r>
              <w:sym w:font="Wingdings" w:char="F071"/>
            </w:r>
            <w:r w:rsidRPr="007E5F77">
              <w:t xml:space="preserve"> следните промени (попълва</w:t>
            </w:r>
            <w:r w:rsidR="008E3BDC">
              <w:t>т</w:t>
            </w:r>
            <w:r w:rsidRPr="007E5F77">
              <w:t xml:space="preserve"> се </w:t>
            </w:r>
            <w:r w:rsidR="008E3BDC">
              <w:t xml:space="preserve">колони </w:t>
            </w:r>
            <w:r w:rsidR="00D03E02">
              <w:t>В и В1</w:t>
            </w:r>
            <w:r w:rsidRPr="007E5F77">
              <w:t>):</w:t>
            </w:r>
          </w:p>
          <w:p w:rsidR="003508A9" w:rsidRDefault="003508A9" w:rsidP="00B6120A">
            <w:pPr>
              <w:ind w:left="1" w:right="425"/>
            </w:pPr>
          </w:p>
          <w:tbl>
            <w:tblPr>
              <w:tblW w:w="5000" w:type="pct"/>
              <w:tblCellMar>
                <w:left w:w="70" w:type="dxa"/>
                <w:right w:w="70" w:type="dxa"/>
              </w:tblCellMar>
              <w:tblLook w:val="04A0"/>
            </w:tblPr>
            <w:tblGrid>
              <w:gridCol w:w="473"/>
              <w:gridCol w:w="6298"/>
              <w:gridCol w:w="1543"/>
              <w:gridCol w:w="1543"/>
            </w:tblGrid>
            <w:tr w:rsidR="00CC3B23" w:rsidRPr="00CC3B23" w:rsidTr="00CC3B23">
              <w:trPr>
                <w:trHeight w:val="315"/>
              </w:trPr>
              <w:tc>
                <w:tcPr>
                  <w:tcW w:w="5000" w:type="pct"/>
                  <w:gridSpan w:val="4"/>
                  <w:tcBorders>
                    <w:top w:val="nil"/>
                    <w:left w:val="nil"/>
                    <w:bottom w:val="nil"/>
                    <w:right w:val="nil"/>
                  </w:tcBorders>
                  <w:shd w:val="clear" w:color="auto" w:fill="auto"/>
                  <w:vAlign w:val="bottom"/>
                  <w:hideMark/>
                </w:tcPr>
                <w:p w:rsidR="00E900CD" w:rsidRPr="00F936E1" w:rsidRDefault="00E900CD" w:rsidP="00CC3B23">
                  <w:pPr>
                    <w:rPr>
                      <w:b/>
                      <w:bCs/>
                    </w:rPr>
                  </w:pPr>
                </w:p>
                <w:p w:rsidR="00CC3B23" w:rsidRPr="00F936E1" w:rsidRDefault="00DC757B" w:rsidP="00CC3B23">
                  <w:pPr>
                    <w:rPr>
                      <w:b/>
                      <w:bCs/>
                    </w:rPr>
                  </w:pPr>
                  <w:r w:rsidRPr="00F936E1">
                    <w:rPr>
                      <w:b/>
                      <w:bCs/>
                    </w:rPr>
                    <w:t>Таблица 7.</w:t>
                  </w:r>
                  <w:r w:rsidR="00CC3B23" w:rsidRPr="00F936E1">
                    <w:rPr>
                      <w:b/>
                      <w:bCs/>
                    </w:rPr>
                    <w:t xml:space="preserve"> </w:t>
                  </w:r>
                  <w:r w:rsidR="00F936E1" w:rsidRPr="00F936E1">
                    <w:rPr>
                      <w:b/>
                    </w:rPr>
                    <w:t>Цели и специфични за стопанството резултати</w:t>
                  </w:r>
                </w:p>
                <w:p w:rsidR="00E900CD" w:rsidRDefault="00E900CD" w:rsidP="00CC3B23">
                  <w:pPr>
                    <w:rPr>
                      <w:b/>
                      <w:bCs/>
                      <w:color w:val="000000"/>
                    </w:rPr>
                  </w:pPr>
                </w:p>
                <w:p w:rsidR="00CC3B23" w:rsidRPr="00CC3B23" w:rsidRDefault="00CC3B23" w:rsidP="00CC3B23">
                  <w:pPr>
                    <w:rPr>
                      <w:b/>
                      <w:bCs/>
                      <w:color w:val="000000"/>
                    </w:rPr>
                  </w:pPr>
                </w:p>
              </w:tc>
            </w:tr>
            <w:tr w:rsidR="00CC3B23" w:rsidRPr="00CC3B23" w:rsidTr="00F936E1">
              <w:trPr>
                <w:trHeight w:val="630"/>
              </w:trPr>
              <w:tc>
                <w:tcPr>
                  <w:tcW w:w="240" w:type="pct"/>
                  <w:vMerge w:val="restart"/>
                  <w:tcBorders>
                    <w:top w:val="single" w:sz="4" w:space="0" w:color="auto"/>
                    <w:left w:val="single" w:sz="4" w:space="0" w:color="auto"/>
                    <w:bottom w:val="single" w:sz="4" w:space="0" w:color="000000"/>
                    <w:right w:val="single" w:sz="4" w:space="0" w:color="000000"/>
                  </w:tcBorders>
                  <w:shd w:val="clear" w:color="000000" w:fill="D8D8D8"/>
                  <w:vAlign w:val="center"/>
                  <w:hideMark/>
                </w:tcPr>
                <w:p w:rsidR="00CC3B23" w:rsidRPr="004E5034" w:rsidRDefault="00CC3B23" w:rsidP="00CC3B23">
                  <w:pPr>
                    <w:jc w:val="center"/>
                    <w:rPr>
                      <w:b/>
                      <w:bCs/>
                      <w:i/>
                      <w:iCs/>
                      <w:color w:val="000000"/>
                      <w:sz w:val="22"/>
                      <w:szCs w:val="22"/>
                    </w:rPr>
                  </w:pPr>
                  <w:r w:rsidRPr="004E5034">
                    <w:rPr>
                      <w:b/>
                      <w:bCs/>
                      <w:i/>
                      <w:iCs/>
                      <w:color w:val="000000"/>
                      <w:sz w:val="22"/>
                      <w:szCs w:val="22"/>
                    </w:rPr>
                    <w:lastRenderedPageBreak/>
                    <w:t>№ на цел</w:t>
                  </w:r>
                </w:p>
              </w:tc>
              <w:tc>
                <w:tcPr>
                  <w:tcW w:w="3195" w:type="pct"/>
                  <w:vMerge w:val="restart"/>
                  <w:tcBorders>
                    <w:top w:val="single" w:sz="4" w:space="0" w:color="auto"/>
                    <w:left w:val="single" w:sz="4" w:space="0" w:color="auto"/>
                    <w:bottom w:val="single" w:sz="4" w:space="0" w:color="000000"/>
                    <w:right w:val="single" w:sz="4" w:space="0" w:color="auto"/>
                  </w:tcBorders>
                  <w:shd w:val="clear" w:color="000000" w:fill="D8D8D8"/>
                  <w:noWrap/>
                  <w:vAlign w:val="center"/>
                  <w:hideMark/>
                </w:tcPr>
                <w:p w:rsidR="00CC3B23" w:rsidRPr="004E5034" w:rsidRDefault="00CC3B23" w:rsidP="00CC3B23">
                  <w:pPr>
                    <w:jc w:val="center"/>
                    <w:rPr>
                      <w:b/>
                      <w:bCs/>
                      <w:i/>
                      <w:iCs/>
                      <w:color w:val="000000"/>
                      <w:sz w:val="22"/>
                      <w:szCs w:val="22"/>
                    </w:rPr>
                  </w:pPr>
                  <w:r w:rsidRPr="004E5034">
                    <w:rPr>
                      <w:b/>
                      <w:bCs/>
                      <w:i/>
                      <w:iCs/>
                      <w:color w:val="000000"/>
                      <w:sz w:val="22"/>
                      <w:szCs w:val="22"/>
                    </w:rPr>
                    <w:t>Вид</w:t>
                  </w:r>
                </w:p>
              </w:tc>
              <w:tc>
                <w:tcPr>
                  <w:tcW w:w="783" w:type="pct"/>
                  <w:tcBorders>
                    <w:top w:val="single" w:sz="4" w:space="0" w:color="auto"/>
                    <w:left w:val="single" w:sz="4" w:space="0" w:color="auto"/>
                    <w:bottom w:val="single" w:sz="4" w:space="0" w:color="auto"/>
                    <w:right w:val="single" w:sz="4" w:space="0" w:color="000000"/>
                  </w:tcBorders>
                  <w:shd w:val="clear" w:color="000000" w:fill="D8D8D8"/>
                  <w:vAlign w:val="center"/>
                </w:tcPr>
                <w:p w:rsidR="00CC3B23" w:rsidRPr="004E5034" w:rsidRDefault="00CC3B23" w:rsidP="00721C06">
                  <w:pPr>
                    <w:jc w:val="center"/>
                    <w:rPr>
                      <w:b/>
                      <w:bCs/>
                      <w:i/>
                      <w:iCs/>
                      <w:color w:val="000000"/>
                      <w:sz w:val="22"/>
                      <w:szCs w:val="22"/>
                    </w:rPr>
                  </w:pPr>
                  <w:r w:rsidRPr="004E5034">
                    <w:rPr>
                      <w:b/>
                      <w:bCs/>
                      <w:i/>
                      <w:iCs/>
                      <w:color w:val="000000"/>
                      <w:sz w:val="22"/>
                      <w:szCs w:val="22"/>
                    </w:rPr>
                    <w:t>Индикация</w:t>
                  </w:r>
                  <w:r w:rsidRPr="004E5034">
                    <w:rPr>
                      <w:b/>
                      <w:bCs/>
                      <w:i/>
                      <w:iCs/>
                      <w:color w:val="000000"/>
                      <w:sz w:val="22"/>
                      <w:szCs w:val="22"/>
                    </w:rPr>
                    <w:br/>
                    <w:t xml:space="preserve">x / </w:t>
                  </w:r>
                  <w:r w:rsidRPr="004E5034">
                    <w:rPr>
                      <w:b/>
                      <w:bCs/>
                      <w:i/>
                      <w:iCs/>
                      <w:color w:val="000000"/>
                      <w:sz w:val="22"/>
                      <w:szCs w:val="22"/>
                    </w:rPr>
                    <w:t></w:t>
                  </w:r>
                </w:p>
              </w:tc>
              <w:tc>
                <w:tcPr>
                  <w:tcW w:w="783" w:type="pct"/>
                  <w:tcBorders>
                    <w:top w:val="single" w:sz="4" w:space="0" w:color="auto"/>
                    <w:left w:val="nil"/>
                    <w:bottom w:val="single" w:sz="4" w:space="0" w:color="auto"/>
                    <w:right w:val="single" w:sz="4" w:space="0" w:color="auto"/>
                  </w:tcBorders>
                  <w:shd w:val="clear" w:color="000000" w:fill="D8D8D8"/>
                  <w:vAlign w:val="center"/>
                  <w:hideMark/>
                </w:tcPr>
                <w:p w:rsidR="00CC3B23" w:rsidRPr="004E5034" w:rsidRDefault="00CC3B23" w:rsidP="00CC3B23">
                  <w:pPr>
                    <w:jc w:val="center"/>
                    <w:rPr>
                      <w:b/>
                      <w:bCs/>
                      <w:i/>
                      <w:iCs/>
                      <w:color w:val="000000"/>
                      <w:sz w:val="22"/>
                      <w:szCs w:val="22"/>
                    </w:rPr>
                  </w:pPr>
                  <w:r w:rsidRPr="004E5034">
                    <w:rPr>
                      <w:b/>
                      <w:bCs/>
                      <w:i/>
                      <w:iCs/>
                      <w:color w:val="000000"/>
                      <w:sz w:val="22"/>
                      <w:szCs w:val="22"/>
                    </w:rPr>
                    <w:t>Индикация</w:t>
                  </w:r>
                  <w:r w:rsidRPr="004E5034">
                    <w:rPr>
                      <w:b/>
                      <w:bCs/>
                      <w:i/>
                      <w:iCs/>
                      <w:color w:val="000000"/>
                      <w:sz w:val="22"/>
                      <w:szCs w:val="22"/>
                    </w:rPr>
                    <w:br/>
                    <w:t xml:space="preserve">x / </w:t>
                  </w:r>
                  <w:r w:rsidRPr="004E5034">
                    <w:rPr>
                      <w:b/>
                      <w:bCs/>
                      <w:i/>
                      <w:iCs/>
                      <w:color w:val="000000"/>
                      <w:sz w:val="22"/>
                      <w:szCs w:val="22"/>
                    </w:rPr>
                    <w:t></w:t>
                  </w:r>
                </w:p>
              </w:tc>
            </w:tr>
            <w:tr w:rsidR="00CC3B23" w:rsidRPr="00CC3B23" w:rsidTr="00F936E1">
              <w:trPr>
                <w:trHeight w:val="1410"/>
              </w:trPr>
              <w:tc>
                <w:tcPr>
                  <w:tcW w:w="240" w:type="pct"/>
                  <w:vMerge/>
                  <w:tcBorders>
                    <w:top w:val="single" w:sz="4" w:space="0" w:color="auto"/>
                    <w:left w:val="single" w:sz="4" w:space="0" w:color="auto"/>
                    <w:bottom w:val="single" w:sz="4" w:space="0" w:color="000000"/>
                    <w:right w:val="single" w:sz="4" w:space="0" w:color="000000"/>
                  </w:tcBorders>
                  <w:vAlign w:val="center"/>
                  <w:hideMark/>
                </w:tcPr>
                <w:p w:rsidR="00CC3B23" w:rsidRPr="004E5034" w:rsidRDefault="00CC3B23" w:rsidP="00CC3B23">
                  <w:pPr>
                    <w:rPr>
                      <w:b/>
                      <w:bCs/>
                      <w:i/>
                      <w:iCs/>
                      <w:color w:val="000000"/>
                      <w:sz w:val="22"/>
                      <w:szCs w:val="22"/>
                    </w:rPr>
                  </w:pPr>
                </w:p>
              </w:tc>
              <w:tc>
                <w:tcPr>
                  <w:tcW w:w="3195" w:type="pct"/>
                  <w:vMerge/>
                  <w:tcBorders>
                    <w:top w:val="single" w:sz="4" w:space="0" w:color="auto"/>
                    <w:left w:val="single" w:sz="4" w:space="0" w:color="auto"/>
                    <w:bottom w:val="single" w:sz="4" w:space="0" w:color="000000"/>
                    <w:right w:val="single" w:sz="4" w:space="0" w:color="auto"/>
                  </w:tcBorders>
                  <w:vAlign w:val="center"/>
                  <w:hideMark/>
                </w:tcPr>
                <w:p w:rsidR="00CC3B23" w:rsidRPr="004E5034" w:rsidRDefault="00CC3B23" w:rsidP="00CC3B23">
                  <w:pPr>
                    <w:rPr>
                      <w:b/>
                      <w:bCs/>
                      <w:i/>
                      <w:iCs/>
                      <w:color w:val="000000"/>
                      <w:sz w:val="22"/>
                      <w:szCs w:val="22"/>
                    </w:rPr>
                  </w:pPr>
                </w:p>
              </w:tc>
              <w:tc>
                <w:tcPr>
                  <w:tcW w:w="783" w:type="pct"/>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tcPr>
                <w:p w:rsidR="00CC3B23" w:rsidRPr="004E5034" w:rsidRDefault="008B2E3B" w:rsidP="00B6120A">
                  <w:pPr>
                    <w:jc w:val="center"/>
                    <w:rPr>
                      <w:b/>
                      <w:bCs/>
                      <w:i/>
                      <w:iCs/>
                      <w:color w:val="000000"/>
                      <w:sz w:val="22"/>
                      <w:szCs w:val="22"/>
                    </w:rPr>
                  </w:pPr>
                  <w:r w:rsidRPr="004E5034">
                    <w:rPr>
                      <w:b/>
                      <w:bCs/>
                      <w:i/>
                      <w:iCs/>
                      <w:color w:val="000000"/>
                      <w:sz w:val="22"/>
                      <w:szCs w:val="22"/>
                    </w:rPr>
                    <w:t>към периода на проверка изпълнението на бизнес плана –</w:t>
                  </w:r>
                  <w:r w:rsidRPr="004E5034">
                    <w:rPr>
                      <w:b/>
                      <w:bCs/>
                      <w:i/>
                      <w:iCs/>
                      <w:color w:val="000000"/>
                      <w:sz w:val="22"/>
                      <w:szCs w:val="22"/>
                      <w:u w:val="single"/>
                    </w:rPr>
                    <w:t>преди промяната</w:t>
                  </w:r>
                </w:p>
              </w:tc>
              <w:tc>
                <w:tcPr>
                  <w:tcW w:w="783" w:type="pct"/>
                  <w:tcBorders>
                    <w:top w:val="single" w:sz="4" w:space="0" w:color="auto"/>
                    <w:left w:val="nil"/>
                    <w:bottom w:val="single" w:sz="4" w:space="0" w:color="auto"/>
                    <w:right w:val="single" w:sz="4" w:space="0" w:color="auto"/>
                  </w:tcBorders>
                  <w:shd w:val="clear" w:color="000000" w:fill="D8D8D8"/>
                  <w:vAlign w:val="center"/>
                  <w:hideMark/>
                </w:tcPr>
                <w:p w:rsidR="00CC3B23" w:rsidRPr="004E5034" w:rsidRDefault="00CC3B23" w:rsidP="00CC3B23">
                  <w:pPr>
                    <w:jc w:val="center"/>
                    <w:rPr>
                      <w:b/>
                      <w:bCs/>
                      <w:i/>
                      <w:iCs/>
                      <w:color w:val="000000"/>
                      <w:sz w:val="22"/>
                      <w:szCs w:val="22"/>
                    </w:rPr>
                  </w:pPr>
                  <w:r w:rsidRPr="004E5034">
                    <w:rPr>
                      <w:b/>
                      <w:bCs/>
                      <w:i/>
                      <w:iCs/>
                      <w:color w:val="000000"/>
                      <w:sz w:val="22"/>
                      <w:szCs w:val="22"/>
                    </w:rPr>
                    <w:t>към периода на проверка изпълнението на бизнес плана –</w:t>
                  </w:r>
                  <w:r w:rsidRPr="004E5034">
                    <w:rPr>
                      <w:b/>
                      <w:bCs/>
                      <w:i/>
                      <w:iCs/>
                      <w:color w:val="000000"/>
                      <w:sz w:val="22"/>
                      <w:szCs w:val="22"/>
                      <w:u w:val="single"/>
                    </w:rPr>
                    <w:t>след промяната</w:t>
                  </w:r>
                </w:p>
              </w:tc>
            </w:tr>
            <w:tr w:rsidR="00CC3B23" w:rsidRPr="00CC3B23" w:rsidTr="00F936E1">
              <w:trPr>
                <w:trHeight w:val="315"/>
              </w:trPr>
              <w:tc>
                <w:tcPr>
                  <w:tcW w:w="240"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CC3B23" w:rsidRPr="004E5034" w:rsidRDefault="00CC3B23" w:rsidP="00CC3B23">
                  <w:pPr>
                    <w:jc w:val="center"/>
                    <w:rPr>
                      <w:b/>
                      <w:bCs/>
                      <w:i/>
                      <w:iCs/>
                      <w:color w:val="000000"/>
                      <w:sz w:val="22"/>
                      <w:szCs w:val="22"/>
                    </w:rPr>
                  </w:pPr>
                  <w:r w:rsidRPr="004E5034">
                    <w:rPr>
                      <w:b/>
                      <w:bCs/>
                      <w:i/>
                      <w:iCs/>
                      <w:color w:val="000000"/>
                      <w:sz w:val="22"/>
                      <w:szCs w:val="22"/>
                    </w:rPr>
                    <w:t>А</w:t>
                  </w:r>
                </w:p>
              </w:tc>
              <w:tc>
                <w:tcPr>
                  <w:tcW w:w="3195" w:type="pct"/>
                  <w:tcBorders>
                    <w:top w:val="single" w:sz="4" w:space="0" w:color="auto"/>
                    <w:left w:val="nil"/>
                    <w:bottom w:val="single" w:sz="4" w:space="0" w:color="auto"/>
                    <w:right w:val="single" w:sz="4" w:space="0" w:color="auto"/>
                  </w:tcBorders>
                  <w:shd w:val="clear" w:color="000000" w:fill="D8D8D8"/>
                  <w:noWrap/>
                  <w:vAlign w:val="center"/>
                  <w:hideMark/>
                </w:tcPr>
                <w:p w:rsidR="00CC3B23" w:rsidRPr="004E5034" w:rsidRDefault="00CC3B23" w:rsidP="00CC3B23">
                  <w:pPr>
                    <w:jc w:val="center"/>
                    <w:rPr>
                      <w:b/>
                      <w:bCs/>
                      <w:i/>
                      <w:iCs/>
                      <w:color w:val="000000"/>
                      <w:sz w:val="22"/>
                      <w:szCs w:val="22"/>
                    </w:rPr>
                  </w:pPr>
                  <w:r w:rsidRPr="004E5034">
                    <w:rPr>
                      <w:b/>
                      <w:bCs/>
                      <w:i/>
                      <w:iCs/>
                      <w:color w:val="000000"/>
                      <w:sz w:val="22"/>
                      <w:szCs w:val="22"/>
                    </w:rPr>
                    <w:t>Б</w:t>
                  </w:r>
                </w:p>
              </w:tc>
              <w:tc>
                <w:tcPr>
                  <w:tcW w:w="783" w:type="pct"/>
                  <w:tcBorders>
                    <w:top w:val="single" w:sz="4" w:space="0" w:color="auto"/>
                    <w:left w:val="nil"/>
                    <w:bottom w:val="single" w:sz="4" w:space="0" w:color="auto"/>
                    <w:right w:val="single" w:sz="4" w:space="0" w:color="auto"/>
                  </w:tcBorders>
                  <w:shd w:val="clear" w:color="000000" w:fill="D8D8D8"/>
                  <w:vAlign w:val="center"/>
                </w:tcPr>
                <w:p w:rsidR="00CC3B23" w:rsidRPr="004E5034" w:rsidRDefault="00CC3B23" w:rsidP="00CC3B23">
                  <w:pPr>
                    <w:jc w:val="center"/>
                    <w:rPr>
                      <w:b/>
                      <w:bCs/>
                      <w:i/>
                      <w:iCs/>
                      <w:color w:val="000000"/>
                      <w:sz w:val="22"/>
                      <w:szCs w:val="22"/>
                    </w:rPr>
                  </w:pPr>
                  <w:r w:rsidRPr="004E5034">
                    <w:rPr>
                      <w:b/>
                      <w:bCs/>
                      <w:i/>
                      <w:iCs/>
                      <w:color w:val="000000"/>
                      <w:sz w:val="22"/>
                      <w:szCs w:val="22"/>
                    </w:rPr>
                    <w:t>В</w:t>
                  </w:r>
                </w:p>
              </w:tc>
              <w:tc>
                <w:tcPr>
                  <w:tcW w:w="783" w:type="pct"/>
                  <w:tcBorders>
                    <w:top w:val="single" w:sz="4" w:space="0" w:color="auto"/>
                    <w:left w:val="nil"/>
                    <w:bottom w:val="single" w:sz="4" w:space="0" w:color="auto"/>
                    <w:right w:val="single" w:sz="4" w:space="0" w:color="auto"/>
                  </w:tcBorders>
                  <w:shd w:val="clear" w:color="000000" w:fill="D8D8D8"/>
                  <w:vAlign w:val="center"/>
                  <w:hideMark/>
                </w:tcPr>
                <w:p w:rsidR="00CC3B23" w:rsidRPr="004E5034" w:rsidRDefault="00CC3B23" w:rsidP="00CC3B23">
                  <w:pPr>
                    <w:jc w:val="center"/>
                    <w:rPr>
                      <w:b/>
                      <w:bCs/>
                      <w:i/>
                      <w:iCs/>
                      <w:color w:val="000000"/>
                      <w:sz w:val="22"/>
                      <w:szCs w:val="22"/>
                    </w:rPr>
                  </w:pPr>
                  <w:r w:rsidRPr="004E5034">
                    <w:rPr>
                      <w:b/>
                      <w:bCs/>
                      <w:i/>
                      <w:iCs/>
                      <w:color w:val="000000"/>
                      <w:sz w:val="22"/>
                      <w:szCs w:val="22"/>
                    </w:rPr>
                    <w:t>В1</w:t>
                  </w:r>
                </w:p>
              </w:tc>
            </w:tr>
            <w:tr w:rsidR="0014489C" w:rsidRPr="00CC3B23" w:rsidTr="00F936E1">
              <w:trPr>
                <w:trHeight w:val="630"/>
              </w:trPr>
              <w:tc>
                <w:tcPr>
                  <w:tcW w:w="240"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14489C" w:rsidRPr="004E5034" w:rsidRDefault="0014489C" w:rsidP="00CC3B23">
                  <w:pPr>
                    <w:jc w:val="center"/>
                    <w:rPr>
                      <w:color w:val="000000"/>
                      <w:sz w:val="22"/>
                      <w:szCs w:val="22"/>
                    </w:rPr>
                  </w:pPr>
                </w:p>
              </w:tc>
              <w:tc>
                <w:tcPr>
                  <w:tcW w:w="3195" w:type="pct"/>
                  <w:tcBorders>
                    <w:top w:val="single" w:sz="4" w:space="0" w:color="auto"/>
                    <w:left w:val="nil"/>
                    <w:bottom w:val="single" w:sz="4" w:space="0" w:color="auto"/>
                    <w:right w:val="single" w:sz="4" w:space="0" w:color="auto"/>
                  </w:tcBorders>
                  <w:shd w:val="clear" w:color="000000" w:fill="D8D8D8"/>
                  <w:vAlign w:val="center"/>
                  <w:hideMark/>
                </w:tcPr>
                <w:p w:rsidR="0014489C" w:rsidRPr="004E5034" w:rsidRDefault="00F936E1" w:rsidP="00F936E1">
                  <w:pPr>
                    <w:jc w:val="both"/>
                    <w:rPr>
                      <w:color w:val="000000"/>
                      <w:sz w:val="22"/>
                      <w:szCs w:val="22"/>
                    </w:rPr>
                  </w:pPr>
                  <w:r w:rsidRPr="004E5034">
                    <w:rPr>
                      <w:b/>
                      <w:color w:val="000000"/>
                      <w:sz w:val="22"/>
                      <w:szCs w:val="22"/>
                    </w:rPr>
                    <w:t>Цели</w:t>
                  </w:r>
                </w:p>
              </w:tc>
              <w:tc>
                <w:tcPr>
                  <w:tcW w:w="783" w:type="pct"/>
                  <w:tcBorders>
                    <w:top w:val="single" w:sz="4" w:space="0" w:color="auto"/>
                    <w:left w:val="single" w:sz="4" w:space="0" w:color="auto"/>
                    <w:bottom w:val="single" w:sz="4" w:space="0" w:color="auto"/>
                    <w:right w:val="single" w:sz="4" w:space="0" w:color="000000"/>
                  </w:tcBorders>
                  <w:shd w:val="clear" w:color="000000" w:fill="D8D8D8"/>
                  <w:vAlign w:val="center"/>
                </w:tcPr>
                <w:p w:rsidR="0014489C" w:rsidRPr="004E5034" w:rsidRDefault="0014489C" w:rsidP="00CC3B23">
                  <w:pPr>
                    <w:jc w:val="center"/>
                    <w:rPr>
                      <w:color w:val="000000"/>
                      <w:sz w:val="22"/>
                      <w:szCs w:val="22"/>
                    </w:rPr>
                  </w:pPr>
                </w:p>
              </w:tc>
              <w:tc>
                <w:tcPr>
                  <w:tcW w:w="783" w:type="pct"/>
                  <w:tcBorders>
                    <w:top w:val="single" w:sz="4" w:space="0" w:color="auto"/>
                    <w:left w:val="nil"/>
                    <w:bottom w:val="single" w:sz="4" w:space="0" w:color="auto"/>
                    <w:right w:val="single" w:sz="4" w:space="0" w:color="auto"/>
                  </w:tcBorders>
                  <w:shd w:val="clear" w:color="000000" w:fill="D8D8D8"/>
                  <w:vAlign w:val="center"/>
                  <w:hideMark/>
                </w:tcPr>
                <w:p w:rsidR="0014489C" w:rsidRPr="004E5034" w:rsidRDefault="0014489C" w:rsidP="00CC3B23">
                  <w:pPr>
                    <w:jc w:val="center"/>
                    <w:rPr>
                      <w:color w:val="000000"/>
                      <w:sz w:val="22"/>
                      <w:szCs w:val="22"/>
                    </w:rPr>
                  </w:pPr>
                </w:p>
              </w:tc>
            </w:tr>
            <w:tr w:rsidR="00F936E1" w:rsidRPr="00CC3B23" w:rsidTr="00F936E1">
              <w:trPr>
                <w:trHeight w:val="315"/>
              </w:trPr>
              <w:tc>
                <w:tcPr>
                  <w:tcW w:w="240"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F936E1" w:rsidRPr="004E5034" w:rsidRDefault="00F936E1" w:rsidP="00CC3B23">
                  <w:pPr>
                    <w:jc w:val="center"/>
                    <w:rPr>
                      <w:color w:val="000000"/>
                      <w:sz w:val="22"/>
                      <w:szCs w:val="22"/>
                    </w:rPr>
                  </w:pPr>
                  <w:r>
                    <w:rPr>
                      <w:color w:val="000000"/>
                      <w:sz w:val="22"/>
                      <w:szCs w:val="22"/>
                    </w:rPr>
                    <w:t>1</w:t>
                  </w:r>
                </w:p>
              </w:tc>
              <w:tc>
                <w:tcPr>
                  <w:tcW w:w="3195" w:type="pct"/>
                  <w:tcBorders>
                    <w:top w:val="single" w:sz="4" w:space="0" w:color="auto"/>
                    <w:left w:val="nil"/>
                    <w:bottom w:val="single" w:sz="4" w:space="0" w:color="auto"/>
                    <w:right w:val="single" w:sz="4" w:space="0" w:color="auto"/>
                  </w:tcBorders>
                  <w:shd w:val="clear" w:color="000000" w:fill="D8D8D8"/>
                  <w:vAlign w:val="center"/>
                  <w:hideMark/>
                </w:tcPr>
                <w:p w:rsidR="00F936E1" w:rsidRPr="00F936E1" w:rsidRDefault="00F936E1" w:rsidP="00F936E1">
                  <w:pPr>
                    <w:jc w:val="both"/>
                    <w:rPr>
                      <w:color w:val="000000"/>
                      <w:sz w:val="22"/>
                      <w:szCs w:val="22"/>
                    </w:rPr>
                  </w:pPr>
                  <w:r w:rsidRPr="00F936E1">
                    <w:rPr>
                      <w:color w:val="000000"/>
                      <w:sz w:val="22"/>
                      <w:szCs w:val="22"/>
                    </w:rPr>
                    <w:t>Увеличаване на икономическия размер на стопанството с минимум 2000 евро, измерен в стандартен производствен обем</w:t>
                  </w:r>
                </w:p>
                <w:p w:rsidR="00F936E1" w:rsidRPr="004E5034" w:rsidRDefault="00F936E1" w:rsidP="004E5034">
                  <w:pPr>
                    <w:jc w:val="both"/>
                    <w:rPr>
                      <w:color w:val="000000"/>
                      <w:sz w:val="22"/>
                      <w:szCs w:val="22"/>
                    </w:rPr>
                  </w:pPr>
                </w:p>
              </w:tc>
              <w:tc>
                <w:tcPr>
                  <w:tcW w:w="783" w:type="pct"/>
                  <w:tcBorders>
                    <w:top w:val="single" w:sz="4" w:space="0" w:color="auto"/>
                    <w:left w:val="single" w:sz="4" w:space="0" w:color="auto"/>
                    <w:bottom w:val="single" w:sz="4" w:space="0" w:color="auto"/>
                    <w:right w:val="single" w:sz="4" w:space="0" w:color="000000"/>
                  </w:tcBorders>
                  <w:shd w:val="clear" w:color="auto" w:fill="auto"/>
                  <w:vAlign w:val="center"/>
                </w:tcPr>
                <w:p w:rsidR="00F936E1" w:rsidRPr="004E5034" w:rsidRDefault="00F936E1" w:rsidP="00CC3B23">
                  <w:pPr>
                    <w:jc w:val="center"/>
                    <w:rPr>
                      <w:color w:val="000000"/>
                      <w:sz w:val="22"/>
                      <w:szCs w:val="22"/>
                    </w:rPr>
                  </w:pPr>
                  <w:r w:rsidRPr="004E5034">
                    <w:rPr>
                      <w:color w:val="000000"/>
                      <w:sz w:val="22"/>
                      <w:szCs w:val="22"/>
                    </w:rPr>
                    <w:t></w:t>
                  </w:r>
                </w:p>
              </w:tc>
              <w:tc>
                <w:tcPr>
                  <w:tcW w:w="783" w:type="pct"/>
                  <w:tcBorders>
                    <w:top w:val="single" w:sz="4" w:space="0" w:color="auto"/>
                    <w:left w:val="nil"/>
                    <w:bottom w:val="single" w:sz="4" w:space="0" w:color="auto"/>
                    <w:right w:val="single" w:sz="4" w:space="0" w:color="auto"/>
                  </w:tcBorders>
                  <w:shd w:val="clear" w:color="auto" w:fill="auto"/>
                  <w:vAlign w:val="center"/>
                  <w:hideMark/>
                </w:tcPr>
                <w:p w:rsidR="00F936E1" w:rsidRPr="004E5034" w:rsidRDefault="00F936E1" w:rsidP="00CC3B23">
                  <w:pPr>
                    <w:jc w:val="center"/>
                    <w:rPr>
                      <w:color w:val="000000"/>
                      <w:sz w:val="22"/>
                      <w:szCs w:val="22"/>
                    </w:rPr>
                  </w:pPr>
                  <w:r w:rsidRPr="004E5034">
                    <w:rPr>
                      <w:color w:val="000000"/>
                      <w:sz w:val="22"/>
                      <w:szCs w:val="22"/>
                    </w:rPr>
                    <w:t></w:t>
                  </w:r>
                </w:p>
              </w:tc>
            </w:tr>
            <w:tr w:rsidR="00F936E1" w:rsidRPr="00CC3B23" w:rsidTr="00F936E1">
              <w:trPr>
                <w:trHeight w:val="315"/>
              </w:trPr>
              <w:tc>
                <w:tcPr>
                  <w:tcW w:w="240"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F936E1" w:rsidRPr="004E5034" w:rsidRDefault="00F936E1" w:rsidP="00CC3B23">
                  <w:pPr>
                    <w:jc w:val="center"/>
                    <w:rPr>
                      <w:color w:val="000000"/>
                      <w:sz w:val="22"/>
                      <w:szCs w:val="22"/>
                    </w:rPr>
                  </w:pPr>
                  <w:r>
                    <w:rPr>
                      <w:color w:val="000000"/>
                      <w:sz w:val="22"/>
                      <w:szCs w:val="22"/>
                    </w:rPr>
                    <w:t>2</w:t>
                  </w:r>
                </w:p>
              </w:tc>
              <w:tc>
                <w:tcPr>
                  <w:tcW w:w="3195" w:type="pct"/>
                  <w:tcBorders>
                    <w:top w:val="single" w:sz="4" w:space="0" w:color="auto"/>
                    <w:left w:val="nil"/>
                    <w:bottom w:val="single" w:sz="4" w:space="0" w:color="auto"/>
                    <w:right w:val="single" w:sz="4" w:space="0" w:color="auto"/>
                  </w:tcBorders>
                  <w:shd w:val="clear" w:color="000000" w:fill="D8D8D8"/>
                  <w:vAlign w:val="center"/>
                  <w:hideMark/>
                </w:tcPr>
                <w:p w:rsidR="00F936E1" w:rsidRPr="004E5034" w:rsidRDefault="00F936E1" w:rsidP="001B463C">
                  <w:pPr>
                    <w:jc w:val="both"/>
                    <w:rPr>
                      <w:color w:val="000000"/>
                      <w:sz w:val="22"/>
                      <w:szCs w:val="22"/>
                    </w:rPr>
                  </w:pPr>
                  <w:r w:rsidRPr="004E5034">
                    <w:rPr>
                      <w:color w:val="000000"/>
                      <w:sz w:val="22"/>
                      <w:szCs w:val="22"/>
                    </w:rPr>
                    <w:t>Увеличаване на обработваемата площ в земеделското стопанство с минимум 20% спрямо датата на кандидатстване, в т.ч. на площта със засетите/засадените култури (за смесените растениевъдно-животновъдни стопанства се отбелязва заедно с позиция 3 съгласно изискванията на чл. 14, ал. 1, т. 2)</w:t>
                  </w:r>
                </w:p>
                <w:p w:rsidR="00F936E1" w:rsidRPr="004E5034" w:rsidRDefault="00F936E1" w:rsidP="001B463C">
                  <w:pPr>
                    <w:jc w:val="both"/>
                    <w:rPr>
                      <w:color w:val="000000"/>
                      <w:sz w:val="22"/>
                      <w:szCs w:val="22"/>
                    </w:rPr>
                  </w:pPr>
                </w:p>
              </w:tc>
              <w:tc>
                <w:tcPr>
                  <w:tcW w:w="783" w:type="pct"/>
                  <w:tcBorders>
                    <w:top w:val="single" w:sz="4" w:space="0" w:color="auto"/>
                    <w:left w:val="single" w:sz="4" w:space="0" w:color="auto"/>
                    <w:bottom w:val="single" w:sz="4" w:space="0" w:color="auto"/>
                    <w:right w:val="single" w:sz="4" w:space="0" w:color="000000"/>
                  </w:tcBorders>
                  <w:shd w:val="clear" w:color="auto" w:fill="auto"/>
                  <w:vAlign w:val="center"/>
                </w:tcPr>
                <w:p w:rsidR="00F936E1" w:rsidRPr="004E5034" w:rsidRDefault="00F936E1" w:rsidP="00CC3B23">
                  <w:pPr>
                    <w:jc w:val="center"/>
                    <w:rPr>
                      <w:color w:val="000000"/>
                      <w:sz w:val="22"/>
                      <w:szCs w:val="22"/>
                    </w:rPr>
                  </w:pPr>
                  <w:r w:rsidRPr="004E5034">
                    <w:rPr>
                      <w:color w:val="000000"/>
                      <w:sz w:val="22"/>
                      <w:szCs w:val="22"/>
                    </w:rPr>
                    <w:t></w:t>
                  </w:r>
                </w:p>
              </w:tc>
              <w:tc>
                <w:tcPr>
                  <w:tcW w:w="783" w:type="pct"/>
                  <w:tcBorders>
                    <w:top w:val="single" w:sz="4" w:space="0" w:color="auto"/>
                    <w:left w:val="nil"/>
                    <w:bottom w:val="single" w:sz="4" w:space="0" w:color="auto"/>
                    <w:right w:val="single" w:sz="4" w:space="0" w:color="auto"/>
                  </w:tcBorders>
                  <w:shd w:val="clear" w:color="auto" w:fill="auto"/>
                  <w:vAlign w:val="center"/>
                  <w:hideMark/>
                </w:tcPr>
                <w:p w:rsidR="00F936E1" w:rsidRPr="004E5034" w:rsidRDefault="00F936E1" w:rsidP="00CC3B23">
                  <w:pPr>
                    <w:jc w:val="center"/>
                    <w:rPr>
                      <w:color w:val="000000"/>
                      <w:sz w:val="22"/>
                      <w:szCs w:val="22"/>
                    </w:rPr>
                  </w:pPr>
                  <w:r w:rsidRPr="004E5034">
                    <w:rPr>
                      <w:color w:val="000000"/>
                      <w:sz w:val="22"/>
                      <w:szCs w:val="22"/>
                    </w:rPr>
                    <w:t></w:t>
                  </w:r>
                </w:p>
              </w:tc>
            </w:tr>
            <w:tr w:rsidR="00F936E1" w:rsidRPr="00CC3B23" w:rsidTr="00F936E1">
              <w:trPr>
                <w:trHeight w:val="315"/>
              </w:trPr>
              <w:tc>
                <w:tcPr>
                  <w:tcW w:w="240"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F936E1" w:rsidRPr="004E5034" w:rsidRDefault="00F936E1" w:rsidP="00CC3B23">
                  <w:pPr>
                    <w:jc w:val="center"/>
                    <w:rPr>
                      <w:color w:val="000000"/>
                      <w:sz w:val="22"/>
                      <w:szCs w:val="22"/>
                    </w:rPr>
                  </w:pPr>
                  <w:r>
                    <w:rPr>
                      <w:color w:val="000000"/>
                      <w:sz w:val="22"/>
                      <w:szCs w:val="22"/>
                    </w:rPr>
                    <w:t>3</w:t>
                  </w:r>
                </w:p>
              </w:tc>
              <w:tc>
                <w:tcPr>
                  <w:tcW w:w="3195" w:type="pct"/>
                  <w:tcBorders>
                    <w:top w:val="single" w:sz="4" w:space="0" w:color="auto"/>
                    <w:left w:val="nil"/>
                    <w:bottom w:val="single" w:sz="4" w:space="0" w:color="auto"/>
                    <w:right w:val="single" w:sz="4" w:space="0" w:color="auto"/>
                  </w:tcBorders>
                  <w:shd w:val="clear" w:color="000000" w:fill="D8D8D8"/>
                  <w:vAlign w:val="center"/>
                  <w:hideMark/>
                </w:tcPr>
                <w:p w:rsidR="00F936E1" w:rsidRPr="004E5034" w:rsidRDefault="00F936E1" w:rsidP="00F936E1">
                  <w:pPr>
                    <w:jc w:val="both"/>
                    <w:rPr>
                      <w:color w:val="000000"/>
                      <w:sz w:val="22"/>
                      <w:szCs w:val="22"/>
                    </w:rPr>
                  </w:pPr>
                  <w:r w:rsidRPr="004E5034">
                    <w:rPr>
                      <w:color w:val="000000"/>
                      <w:sz w:val="22"/>
                      <w:szCs w:val="22"/>
                    </w:rPr>
                    <w:t>Увеличаване на броя на отглежданите животни (всеки един вид от тях) в земеделското стопанство с минимум 20 % спрямо датата на кандидатстване (за смесените растениевъдно-животновъдни стопанства се отбелязва заедно с позиция 2 съгласно изискванията на чл. 14, ал. 1, т. 2)</w:t>
                  </w:r>
                </w:p>
                <w:p w:rsidR="00F936E1" w:rsidRPr="004E5034" w:rsidRDefault="00F936E1" w:rsidP="004E5034">
                  <w:pPr>
                    <w:jc w:val="both"/>
                    <w:rPr>
                      <w:color w:val="000000"/>
                      <w:sz w:val="22"/>
                      <w:szCs w:val="22"/>
                    </w:rPr>
                  </w:pPr>
                </w:p>
              </w:tc>
              <w:tc>
                <w:tcPr>
                  <w:tcW w:w="783" w:type="pct"/>
                  <w:tcBorders>
                    <w:top w:val="single" w:sz="4" w:space="0" w:color="auto"/>
                    <w:left w:val="single" w:sz="4" w:space="0" w:color="auto"/>
                    <w:bottom w:val="single" w:sz="4" w:space="0" w:color="auto"/>
                    <w:right w:val="single" w:sz="4" w:space="0" w:color="000000"/>
                  </w:tcBorders>
                  <w:shd w:val="clear" w:color="auto" w:fill="auto"/>
                  <w:vAlign w:val="center"/>
                </w:tcPr>
                <w:p w:rsidR="00F936E1" w:rsidRPr="004E5034" w:rsidRDefault="00F936E1" w:rsidP="00CC3B23">
                  <w:pPr>
                    <w:jc w:val="center"/>
                    <w:rPr>
                      <w:color w:val="000000"/>
                      <w:sz w:val="22"/>
                      <w:szCs w:val="22"/>
                    </w:rPr>
                  </w:pPr>
                  <w:r w:rsidRPr="004E5034">
                    <w:rPr>
                      <w:color w:val="000000"/>
                      <w:sz w:val="22"/>
                      <w:szCs w:val="22"/>
                    </w:rPr>
                    <w:t></w:t>
                  </w:r>
                </w:p>
              </w:tc>
              <w:tc>
                <w:tcPr>
                  <w:tcW w:w="783" w:type="pct"/>
                  <w:tcBorders>
                    <w:top w:val="single" w:sz="4" w:space="0" w:color="auto"/>
                    <w:left w:val="nil"/>
                    <w:bottom w:val="single" w:sz="4" w:space="0" w:color="auto"/>
                    <w:right w:val="single" w:sz="4" w:space="0" w:color="auto"/>
                  </w:tcBorders>
                  <w:shd w:val="clear" w:color="auto" w:fill="auto"/>
                  <w:vAlign w:val="center"/>
                  <w:hideMark/>
                </w:tcPr>
                <w:p w:rsidR="00F936E1" w:rsidRPr="004E5034" w:rsidRDefault="00F936E1" w:rsidP="00CC3B23">
                  <w:pPr>
                    <w:jc w:val="center"/>
                    <w:rPr>
                      <w:color w:val="000000"/>
                      <w:sz w:val="22"/>
                      <w:szCs w:val="22"/>
                    </w:rPr>
                  </w:pPr>
                  <w:r w:rsidRPr="004E5034">
                    <w:rPr>
                      <w:color w:val="000000"/>
                      <w:sz w:val="22"/>
                      <w:szCs w:val="22"/>
                    </w:rPr>
                    <w:t></w:t>
                  </w:r>
                </w:p>
              </w:tc>
            </w:tr>
            <w:tr w:rsidR="00F936E1" w:rsidRPr="00CC3B23" w:rsidTr="00F936E1">
              <w:trPr>
                <w:trHeight w:val="315"/>
              </w:trPr>
              <w:tc>
                <w:tcPr>
                  <w:tcW w:w="240"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F936E1" w:rsidRPr="004E5034" w:rsidRDefault="00F936E1" w:rsidP="00CC3B23">
                  <w:pPr>
                    <w:jc w:val="center"/>
                    <w:rPr>
                      <w:color w:val="000000"/>
                      <w:sz w:val="22"/>
                      <w:szCs w:val="22"/>
                    </w:rPr>
                  </w:pPr>
                  <w:r>
                    <w:rPr>
                      <w:color w:val="000000"/>
                      <w:sz w:val="22"/>
                      <w:szCs w:val="22"/>
                    </w:rPr>
                    <w:t>4</w:t>
                  </w:r>
                </w:p>
              </w:tc>
              <w:tc>
                <w:tcPr>
                  <w:tcW w:w="3195" w:type="pct"/>
                  <w:tcBorders>
                    <w:top w:val="single" w:sz="4" w:space="0" w:color="auto"/>
                    <w:left w:val="nil"/>
                    <w:bottom w:val="single" w:sz="4" w:space="0" w:color="auto"/>
                    <w:right w:val="single" w:sz="4" w:space="0" w:color="auto"/>
                  </w:tcBorders>
                  <w:shd w:val="clear" w:color="000000" w:fill="D8D8D8"/>
                  <w:vAlign w:val="center"/>
                  <w:hideMark/>
                </w:tcPr>
                <w:p w:rsidR="00F936E1" w:rsidRPr="004E5034" w:rsidRDefault="00F936E1" w:rsidP="00F936E1">
                  <w:pPr>
                    <w:jc w:val="both"/>
                    <w:rPr>
                      <w:color w:val="000000"/>
                      <w:sz w:val="22"/>
                      <w:szCs w:val="22"/>
                    </w:rPr>
                  </w:pPr>
                  <w:r w:rsidRPr="004E5034">
                    <w:rPr>
                      <w:color w:val="000000"/>
                      <w:sz w:val="22"/>
                      <w:szCs w:val="22"/>
                    </w:rPr>
                    <w:t xml:space="preserve">Достигане на съответствие със Стандартите на Общността по отношение на ветеринарните и </w:t>
                  </w:r>
                  <w:r w:rsidRPr="004E5034">
                    <w:rPr>
                      <w:rStyle w:val="spelle"/>
                      <w:color w:val="000000"/>
                      <w:sz w:val="22"/>
                      <w:szCs w:val="22"/>
                    </w:rPr>
                    <w:t>фитосанитарните</w:t>
                  </w:r>
                  <w:r w:rsidRPr="004E5034">
                    <w:rPr>
                      <w:color w:val="000000"/>
                      <w:sz w:val="22"/>
                      <w:szCs w:val="22"/>
                    </w:rPr>
                    <w:t xml:space="preserve"> изисквания, хуманното отношение към животните, опазването на околната среда, хигиената, сигурността и безопасните условия на труд</w:t>
                  </w:r>
                </w:p>
                <w:p w:rsidR="00F936E1" w:rsidRPr="004E5034" w:rsidRDefault="00F936E1" w:rsidP="004E5034">
                  <w:pPr>
                    <w:jc w:val="both"/>
                    <w:rPr>
                      <w:color w:val="000000"/>
                      <w:sz w:val="22"/>
                      <w:szCs w:val="22"/>
                    </w:rPr>
                  </w:pPr>
                </w:p>
              </w:tc>
              <w:tc>
                <w:tcPr>
                  <w:tcW w:w="783" w:type="pct"/>
                  <w:tcBorders>
                    <w:top w:val="single" w:sz="4" w:space="0" w:color="auto"/>
                    <w:left w:val="single" w:sz="4" w:space="0" w:color="auto"/>
                    <w:bottom w:val="single" w:sz="4" w:space="0" w:color="auto"/>
                    <w:right w:val="single" w:sz="4" w:space="0" w:color="000000"/>
                  </w:tcBorders>
                  <w:shd w:val="clear" w:color="auto" w:fill="auto"/>
                  <w:vAlign w:val="center"/>
                </w:tcPr>
                <w:p w:rsidR="00F936E1" w:rsidRPr="004E5034" w:rsidRDefault="00F936E1" w:rsidP="00CC3B23">
                  <w:pPr>
                    <w:jc w:val="center"/>
                    <w:rPr>
                      <w:color w:val="000000"/>
                      <w:sz w:val="22"/>
                      <w:szCs w:val="22"/>
                    </w:rPr>
                  </w:pPr>
                  <w:r w:rsidRPr="004E5034">
                    <w:rPr>
                      <w:color w:val="000000"/>
                      <w:sz w:val="22"/>
                      <w:szCs w:val="22"/>
                    </w:rPr>
                    <w:t></w:t>
                  </w:r>
                </w:p>
              </w:tc>
              <w:tc>
                <w:tcPr>
                  <w:tcW w:w="783" w:type="pct"/>
                  <w:tcBorders>
                    <w:top w:val="single" w:sz="4" w:space="0" w:color="auto"/>
                    <w:left w:val="nil"/>
                    <w:bottom w:val="single" w:sz="4" w:space="0" w:color="auto"/>
                    <w:right w:val="single" w:sz="4" w:space="0" w:color="auto"/>
                  </w:tcBorders>
                  <w:shd w:val="clear" w:color="auto" w:fill="auto"/>
                  <w:vAlign w:val="center"/>
                  <w:hideMark/>
                </w:tcPr>
                <w:p w:rsidR="00F936E1" w:rsidRPr="004E5034" w:rsidRDefault="00F936E1" w:rsidP="00CC3B23">
                  <w:pPr>
                    <w:jc w:val="center"/>
                    <w:rPr>
                      <w:color w:val="000000"/>
                      <w:sz w:val="22"/>
                      <w:szCs w:val="22"/>
                    </w:rPr>
                  </w:pPr>
                  <w:r w:rsidRPr="004E5034">
                    <w:rPr>
                      <w:color w:val="000000"/>
                      <w:sz w:val="22"/>
                      <w:szCs w:val="22"/>
                    </w:rPr>
                    <w:t></w:t>
                  </w:r>
                </w:p>
              </w:tc>
            </w:tr>
            <w:tr w:rsidR="00F936E1" w:rsidRPr="00CC3B23" w:rsidTr="00F936E1">
              <w:trPr>
                <w:trHeight w:val="315"/>
              </w:trPr>
              <w:tc>
                <w:tcPr>
                  <w:tcW w:w="240"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F936E1" w:rsidRPr="004E5034" w:rsidRDefault="00F936E1" w:rsidP="00CC3B23">
                  <w:pPr>
                    <w:jc w:val="center"/>
                    <w:rPr>
                      <w:color w:val="000000"/>
                      <w:sz w:val="22"/>
                      <w:szCs w:val="22"/>
                    </w:rPr>
                  </w:pPr>
                  <w:r>
                    <w:rPr>
                      <w:color w:val="000000"/>
                      <w:sz w:val="22"/>
                      <w:szCs w:val="22"/>
                    </w:rPr>
                    <w:t>5</w:t>
                  </w:r>
                </w:p>
              </w:tc>
              <w:tc>
                <w:tcPr>
                  <w:tcW w:w="3195" w:type="pct"/>
                  <w:tcBorders>
                    <w:top w:val="single" w:sz="4" w:space="0" w:color="auto"/>
                    <w:left w:val="nil"/>
                    <w:bottom w:val="single" w:sz="4" w:space="0" w:color="auto"/>
                    <w:right w:val="single" w:sz="4" w:space="0" w:color="auto"/>
                  </w:tcBorders>
                  <w:shd w:val="clear" w:color="000000" w:fill="D8D8D8"/>
                  <w:vAlign w:val="center"/>
                  <w:hideMark/>
                </w:tcPr>
                <w:p w:rsidR="00F936E1" w:rsidRPr="004E5034" w:rsidRDefault="00F936E1" w:rsidP="00F936E1">
                  <w:pPr>
                    <w:jc w:val="both"/>
                    <w:rPr>
                      <w:color w:val="000000"/>
                      <w:sz w:val="22"/>
                      <w:szCs w:val="22"/>
                    </w:rPr>
                  </w:pPr>
                  <w:r w:rsidRPr="004E5034">
                    <w:rPr>
                      <w:color w:val="000000"/>
                      <w:sz w:val="22"/>
                      <w:szCs w:val="22"/>
                    </w:rPr>
                    <w:t xml:space="preserve">Преминаване на обучение, включващо най-малко 18 учебни часа по основните проблеми на опазване на околната среда в земеделието, извършено от обучаваща институция, съгласно </w:t>
                  </w:r>
                  <w:hyperlink r:id="rId8" w:history="1">
                    <w:r w:rsidRPr="004E5034">
                      <w:rPr>
                        <w:color w:val="000000"/>
                        <w:sz w:val="22"/>
                        <w:szCs w:val="22"/>
                      </w:rPr>
                      <w:t>Закона за висшето образование</w:t>
                    </w:r>
                  </w:hyperlink>
                  <w:r w:rsidRPr="004E5034">
                    <w:rPr>
                      <w:color w:val="000000"/>
                      <w:sz w:val="22"/>
                      <w:szCs w:val="22"/>
                    </w:rPr>
                    <w:t xml:space="preserve"> или </w:t>
                  </w:r>
                  <w:hyperlink r:id="rId9" w:history="1">
                    <w:r w:rsidRPr="004E5034">
                      <w:rPr>
                        <w:color w:val="000000"/>
                        <w:sz w:val="22"/>
                        <w:szCs w:val="22"/>
                      </w:rPr>
                      <w:t>Закона за професионалното образование и обучение</w:t>
                    </w:r>
                  </w:hyperlink>
                  <w:r w:rsidRPr="004E5034">
                    <w:rPr>
                      <w:color w:val="000000"/>
                      <w:sz w:val="22"/>
                      <w:szCs w:val="22"/>
                    </w:rPr>
                    <w:t xml:space="preserve"> или от обучаваща организация, одобрена по мярка 1 „Трансфер на знания и действия по осведомяване“ от ПРСР 2014 – 2020 г.</w:t>
                  </w:r>
                </w:p>
                <w:p w:rsidR="00F936E1" w:rsidRPr="004E5034" w:rsidRDefault="00F936E1" w:rsidP="00F936E1">
                  <w:pPr>
                    <w:jc w:val="both"/>
                    <w:rPr>
                      <w:color w:val="000000"/>
                      <w:sz w:val="22"/>
                      <w:szCs w:val="22"/>
                    </w:rPr>
                  </w:pPr>
                  <w:r w:rsidRPr="004E5034">
                    <w:rPr>
                      <w:color w:val="000000"/>
                      <w:sz w:val="22"/>
                      <w:szCs w:val="22"/>
                    </w:rPr>
                    <w:t>и/или</w:t>
                  </w:r>
                </w:p>
                <w:p w:rsidR="00F936E1" w:rsidRPr="004E5034" w:rsidRDefault="00F936E1" w:rsidP="00F936E1">
                  <w:pPr>
                    <w:jc w:val="both"/>
                    <w:rPr>
                      <w:color w:val="000000"/>
                      <w:sz w:val="22"/>
                      <w:szCs w:val="22"/>
                    </w:rPr>
                  </w:pPr>
                  <w:r w:rsidRPr="004E5034">
                    <w:rPr>
                      <w:color w:val="000000"/>
                      <w:sz w:val="22"/>
                      <w:szCs w:val="22"/>
                    </w:rPr>
                    <w:t xml:space="preserve">Получаване на консултантски пакет ТП 2 по </w:t>
                  </w:r>
                  <w:r w:rsidRPr="004E5034">
                    <w:rPr>
                      <w:rStyle w:val="spelle"/>
                      <w:color w:val="000000"/>
                      <w:sz w:val="22"/>
                      <w:szCs w:val="22"/>
                    </w:rPr>
                    <w:t>подмярка</w:t>
                  </w:r>
                  <w:r w:rsidRPr="004E5034">
                    <w:rPr>
                      <w:color w:val="000000"/>
                      <w:sz w:val="22"/>
                      <w:szCs w:val="22"/>
                    </w:rPr>
                    <w:t xml:space="preserve"> 2.1.2 „Консултантски услуги за малки земеделски стопани“ от Мярка 2 „Консултантски услуги, услуги по управление на стопанство и услуги по заместване в стопанство“ от ПРСР 2014 – 2020 г. </w:t>
                  </w:r>
                </w:p>
                <w:p w:rsidR="00F936E1" w:rsidRPr="004E5034" w:rsidRDefault="00F936E1" w:rsidP="004E5034">
                  <w:pPr>
                    <w:jc w:val="both"/>
                    <w:rPr>
                      <w:color w:val="000000"/>
                      <w:sz w:val="22"/>
                      <w:szCs w:val="22"/>
                    </w:rPr>
                  </w:pPr>
                </w:p>
              </w:tc>
              <w:tc>
                <w:tcPr>
                  <w:tcW w:w="783" w:type="pct"/>
                  <w:tcBorders>
                    <w:top w:val="single" w:sz="4" w:space="0" w:color="auto"/>
                    <w:left w:val="single" w:sz="4" w:space="0" w:color="auto"/>
                    <w:bottom w:val="single" w:sz="4" w:space="0" w:color="auto"/>
                    <w:right w:val="single" w:sz="4" w:space="0" w:color="000000"/>
                  </w:tcBorders>
                  <w:shd w:val="clear" w:color="auto" w:fill="auto"/>
                  <w:vAlign w:val="center"/>
                </w:tcPr>
                <w:p w:rsidR="00F936E1" w:rsidRPr="004E5034" w:rsidRDefault="00F936E1" w:rsidP="00CC3B23">
                  <w:pPr>
                    <w:jc w:val="center"/>
                    <w:rPr>
                      <w:color w:val="000000"/>
                      <w:sz w:val="22"/>
                      <w:szCs w:val="22"/>
                    </w:rPr>
                  </w:pPr>
                  <w:r w:rsidRPr="004E5034">
                    <w:rPr>
                      <w:color w:val="000000"/>
                      <w:sz w:val="22"/>
                      <w:szCs w:val="22"/>
                    </w:rPr>
                    <w:t></w:t>
                  </w:r>
                </w:p>
              </w:tc>
              <w:tc>
                <w:tcPr>
                  <w:tcW w:w="783" w:type="pct"/>
                  <w:tcBorders>
                    <w:top w:val="single" w:sz="4" w:space="0" w:color="auto"/>
                    <w:left w:val="nil"/>
                    <w:bottom w:val="single" w:sz="4" w:space="0" w:color="auto"/>
                    <w:right w:val="single" w:sz="4" w:space="0" w:color="auto"/>
                  </w:tcBorders>
                  <w:shd w:val="clear" w:color="auto" w:fill="auto"/>
                  <w:vAlign w:val="center"/>
                  <w:hideMark/>
                </w:tcPr>
                <w:p w:rsidR="00F936E1" w:rsidRPr="004E5034" w:rsidRDefault="00F936E1" w:rsidP="00CC3B23">
                  <w:pPr>
                    <w:jc w:val="center"/>
                    <w:rPr>
                      <w:color w:val="000000"/>
                      <w:sz w:val="22"/>
                      <w:szCs w:val="22"/>
                    </w:rPr>
                  </w:pPr>
                  <w:r w:rsidRPr="004E5034">
                    <w:rPr>
                      <w:color w:val="000000"/>
                      <w:sz w:val="22"/>
                      <w:szCs w:val="22"/>
                    </w:rPr>
                    <w:t></w:t>
                  </w:r>
                </w:p>
              </w:tc>
            </w:tr>
            <w:tr w:rsidR="00F936E1" w:rsidRPr="00CC3B23" w:rsidTr="00F936E1">
              <w:trPr>
                <w:trHeight w:val="315"/>
              </w:trPr>
              <w:tc>
                <w:tcPr>
                  <w:tcW w:w="240"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F936E1" w:rsidRPr="004E5034" w:rsidRDefault="00F936E1" w:rsidP="00CC3B23">
                  <w:pPr>
                    <w:jc w:val="center"/>
                    <w:rPr>
                      <w:color w:val="000000"/>
                      <w:sz w:val="22"/>
                      <w:szCs w:val="22"/>
                    </w:rPr>
                  </w:pPr>
                </w:p>
              </w:tc>
              <w:tc>
                <w:tcPr>
                  <w:tcW w:w="3195" w:type="pct"/>
                  <w:tcBorders>
                    <w:top w:val="single" w:sz="4" w:space="0" w:color="auto"/>
                    <w:left w:val="nil"/>
                    <w:bottom w:val="single" w:sz="4" w:space="0" w:color="auto"/>
                    <w:right w:val="single" w:sz="4" w:space="0" w:color="auto"/>
                  </w:tcBorders>
                  <w:shd w:val="clear" w:color="000000" w:fill="D8D8D8"/>
                  <w:vAlign w:val="center"/>
                  <w:hideMark/>
                </w:tcPr>
                <w:p w:rsidR="00F936E1" w:rsidRPr="004E5034" w:rsidRDefault="00F936E1" w:rsidP="00F936E1">
                  <w:pPr>
                    <w:jc w:val="both"/>
                    <w:rPr>
                      <w:b/>
                      <w:sz w:val="22"/>
                      <w:szCs w:val="22"/>
                    </w:rPr>
                  </w:pPr>
                  <w:r w:rsidRPr="004E5034">
                    <w:rPr>
                      <w:b/>
                      <w:sz w:val="22"/>
                      <w:szCs w:val="22"/>
                    </w:rPr>
                    <w:t>Специфични резултати (Моля отбележете поне един специфичен резултат)</w:t>
                  </w:r>
                </w:p>
                <w:p w:rsidR="00F936E1" w:rsidRPr="004E5034" w:rsidRDefault="00F936E1" w:rsidP="004E5034">
                  <w:pPr>
                    <w:jc w:val="both"/>
                    <w:rPr>
                      <w:color w:val="000000"/>
                      <w:sz w:val="22"/>
                      <w:szCs w:val="22"/>
                    </w:rPr>
                  </w:pPr>
                </w:p>
              </w:tc>
              <w:tc>
                <w:tcPr>
                  <w:tcW w:w="783" w:type="pct"/>
                  <w:tcBorders>
                    <w:top w:val="single" w:sz="4" w:space="0" w:color="auto"/>
                    <w:left w:val="single" w:sz="4" w:space="0" w:color="auto"/>
                    <w:bottom w:val="single" w:sz="4" w:space="0" w:color="auto"/>
                    <w:right w:val="single" w:sz="4" w:space="0" w:color="000000"/>
                  </w:tcBorders>
                  <w:shd w:val="clear" w:color="auto" w:fill="auto"/>
                  <w:vAlign w:val="center"/>
                </w:tcPr>
                <w:p w:rsidR="00F936E1" w:rsidRPr="004E5034" w:rsidRDefault="00F936E1" w:rsidP="00CC3B23">
                  <w:pPr>
                    <w:jc w:val="center"/>
                    <w:rPr>
                      <w:color w:val="000000"/>
                      <w:sz w:val="22"/>
                      <w:szCs w:val="22"/>
                    </w:rPr>
                  </w:pPr>
                </w:p>
              </w:tc>
              <w:tc>
                <w:tcPr>
                  <w:tcW w:w="783" w:type="pct"/>
                  <w:tcBorders>
                    <w:top w:val="single" w:sz="4" w:space="0" w:color="auto"/>
                    <w:left w:val="nil"/>
                    <w:bottom w:val="single" w:sz="4" w:space="0" w:color="auto"/>
                    <w:right w:val="single" w:sz="4" w:space="0" w:color="auto"/>
                  </w:tcBorders>
                  <w:shd w:val="clear" w:color="auto" w:fill="auto"/>
                  <w:vAlign w:val="center"/>
                  <w:hideMark/>
                </w:tcPr>
                <w:p w:rsidR="00F936E1" w:rsidRPr="004E5034" w:rsidRDefault="00F936E1" w:rsidP="00CC3B23">
                  <w:pPr>
                    <w:jc w:val="center"/>
                    <w:rPr>
                      <w:color w:val="000000"/>
                      <w:sz w:val="22"/>
                      <w:szCs w:val="22"/>
                    </w:rPr>
                  </w:pPr>
                </w:p>
              </w:tc>
            </w:tr>
            <w:tr w:rsidR="00F936E1" w:rsidRPr="00CC3B23" w:rsidTr="00F936E1">
              <w:trPr>
                <w:trHeight w:val="315"/>
              </w:trPr>
              <w:tc>
                <w:tcPr>
                  <w:tcW w:w="240"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F936E1" w:rsidRPr="004E5034" w:rsidRDefault="00F936E1" w:rsidP="00CC3B23">
                  <w:pPr>
                    <w:jc w:val="center"/>
                    <w:rPr>
                      <w:color w:val="000000"/>
                      <w:sz w:val="22"/>
                      <w:szCs w:val="22"/>
                    </w:rPr>
                  </w:pPr>
                  <w:r w:rsidRPr="004E5034">
                    <w:rPr>
                      <w:color w:val="000000"/>
                      <w:sz w:val="22"/>
                      <w:szCs w:val="22"/>
                    </w:rPr>
                    <w:t>6</w:t>
                  </w:r>
                </w:p>
              </w:tc>
              <w:tc>
                <w:tcPr>
                  <w:tcW w:w="3195" w:type="pct"/>
                  <w:tcBorders>
                    <w:top w:val="single" w:sz="4" w:space="0" w:color="auto"/>
                    <w:left w:val="nil"/>
                    <w:bottom w:val="single" w:sz="4" w:space="0" w:color="auto"/>
                    <w:right w:val="single" w:sz="4" w:space="0" w:color="auto"/>
                  </w:tcBorders>
                  <w:shd w:val="clear" w:color="000000" w:fill="D8D8D8"/>
                  <w:vAlign w:val="center"/>
                  <w:hideMark/>
                </w:tcPr>
                <w:p w:rsidR="00F936E1" w:rsidRPr="004E5034" w:rsidRDefault="00F936E1" w:rsidP="004E5034">
                  <w:pPr>
                    <w:jc w:val="both"/>
                    <w:rPr>
                      <w:color w:val="000000"/>
                      <w:sz w:val="22"/>
                      <w:szCs w:val="22"/>
                    </w:rPr>
                  </w:pPr>
                  <w:r w:rsidRPr="004E5034">
                    <w:rPr>
                      <w:color w:val="000000"/>
                      <w:sz w:val="22"/>
                      <w:szCs w:val="22"/>
                    </w:rPr>
                    <w:t>Създадени нови трайни насаждения, ягодоплодни и лозя, включително винени, мин 2 дка</w:t>
                  </w:r>
                </w:p>
                <w:p w:rsidR="00F936E1" w:rsidRPr="004E5034" w:rsidRDefault="00F936E1" w:rsidP="003736D9">
                  <w:pPr>
                    <w:jc w:val="both"/>
                    <w:rPr>
                      <w:color w:val="000000"/>
                      <w:sz w:val="22"/>
                      <w:szCs w:val="22"/>
                    </w:rPr>
                  </w:pPr>
                </w:p>
              </w:tc>
              <w:tc>
                <w:tcPr>
                  <w:tcW w:w="783" w:type="pct"/>
                  <w:tcBorders>
                    <w:top w:val="single" w:sz="4" w:space="0" w:color="auto"/>
                    <w:left w:val="single" w:sz="4" w:space="0" w:color="auto"/>
                    <w:bottom w:val="single" w:sz="4" w:space="0" w:color="auto"/>
                    <w:right w:val="single" w:sz="4" w:space="0" w:color="000000"/>
                  </w:tcBorders>
                  <w:shd w:val="clear" w:color="auto" w:fill="auto"/>
                  <w:vAlign w:val="center"/>
                </w:tcPr>
                <w:p w:rsidR="00F936E1" w:rsidRPr="004E5034" w:rsidRDefault="00F936E1" w:rsidP="00CC3B23">
                  <w:pPr>
                    <w:jc w:val="center"/>
                    <w:rPr>
                      <w:color w:val="000000"/>
                      <w:sz w:val="22"/>
                      <w:szCs w:val="22"/>
                    </w:rPr>
                  </w:pPr>
                  <w:r w:rsidRPr="004E5034">
                    <w:rPr>
                      <w:color w:val="000000"/>
                      <w:sz w:val="22"/>
                      <w:szCs w:val="22"/>
                    </w:rPr>
                    <w:t></w:t>
                  </w:r>
                </w:p>
              </w:tc>
              <w:tc>
                <w:tcPr>
                  <w:tcW w:w="783" w:type="pct"/>
                  <w:tcBorders>
                    <w:top w:val="single" w:sz="4" w:space="0" w:color="auto"/>
                    <w:left w:val="nil"/>
                    <w:bottom w:val="single" w:sz="4" w:space="0" w:color="auto"/>
                    <w:right w:val="single" w:sz="4" w:space="0" w:color="auto"/>
                  </w:tcBorders>
                  <w:shd w:val="clear" w:color="auto" w:fill="auto"/>
                  <w:vAlign w:val="center"/>
                  <w:hideMark/>
                </w:tcPr>
                <w:p w:rsidR="00F936E1" w:rsidRPr="004E5034" w:rsidRDefault="00F936E1" w:rsidP="00CC3B23">
                  <w:pPr>
                    <w:jc w:val="center"/>
                    <w:rPr>
                      <w:color w:val="000000"/>
                      <w:sz w:val="22"/>
                      <w:szCs w:val="22"/>
                    </w:rPr>
                  </w:pPr>
                  <w:r w:rsidRPr="004E5034">
                    <w:rPr>
                      <w:color w:val="000000"/>
                      <w:sz w:val="22"/>
                      <w:szCs w:val="22"/>
                    </w:rPr>
                    <w:t></w:t>
                  </w:r>
                </w:p>
              </w:tc>
            </w:tr>
            <w:tr w:rsidR="00F936E1" w:rsidRPr="00CC3B23" w:rsidTr="00F936E1">
              <w:trPr>
                <w:trHeight w:val="315"/>
              </w:trPr>
              <w:tc>
                <w:tcPr>
                  <w:tcW w:w="240"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F936E1" w:rsidRPr="004E5034" w:rsidRDefault="00F936E1" w:rsidP="00CC3B23">
                  <w:pPr>
                    <w:jc w:val="center"/>
                    <w:rPr>
                      <w:color w:val="000000"/>
                      <w:sz w:val="22"/>
                      <w:szCs w:val="22"/>
                    </w:rPr>
                  </w:pPr>
                  <w:r w:rsidRPr="004E5034">
                    <w:rPr>
                      <w:color w:val="000000"/>
                      <w:sz w:val="22"/>
                      <w:szCs w:val="22"/>
                    </w:rPr>
                    <w:t>7</w:t>
                  </w:r>
                </w:p>
              </w:tc>
              <w:tc>
                <w:tcPr>
                  <w:tcW w:w="3195" w:type="pct"/>
                  <w:tcBorders>
                    <w:top w:val="single" w:sz="4" w:space="0" w:color="auto"/>
                    <w:left w:val="nil"/>
                    <w:bottom w:val="single" w:sz="4" w:space="0" w:color="auto"/>
                    <w:right w:val="single" w:sz="4" w:space="0" w:color="auto"/>
                  </w:tcBorders>
                  <w:shd w:val="clear" w:color="000000" w:fill="D8D8D8"/>
                  <w:vAlign w:val="center"/>
                  <w:hideMark/>
                </w:tcPr>
                <w:p w:rsidR="00F936E1" w:rsidRPr="004E5034" w:rsidRDefault="00F936E1" w:rsidP="003736D9">
                  <w:pPr>
                    <w:jc w:val="both"/>
                    <w:rPr>
                      <w:color w:val="000000"/>
                      <w:sz w:val="22"/>
                      <w:szCs w:val="22"/>
                    </w:rPr>
                  </w:pPr>
                  <w:r w:rsidRPr="004E5034">
                    <w:rPr>
                      <w:color w:val="000000"/>
                      <w:sz w:val="22"/>
                      <w:szCs w:val="22"/>
                    </w:rPr>
                    <w:t>Подобрен сграден фонд чрез закупуване на сгради, извършване на строителство, реконструкция и/или ремонт на сгради, пряко свързани с дейността на стопанството – инвестиция в размер най-малко левовата равностойност на 2000 евро</w:t>
                  </w:r>
                </w:p>
                <w:p w:rsidR="00F936E1" w:rsidRPr="004E5034" w:rsidRDefault="00F936E1" w:rsidP="00CC3B23">
                  <w:pPr>
                    <w:rPr>
                      <w:color w:val="000000"/>
                      <w:sz w:val="22"/>
                      <w:szCs w:val="22"/>
                    </w:rPr>
                  </w:pPr>
                </w:p>
              </w:tc>
              <w:tc>
                <w:tcPr>
                  <w:tcW w:w="783" w:type="pct"/>
                  <w:tcBorders>
                    <w:top w:val="single" w:sz="4" w:space="0" w:color="auto"/>
                    <w:left w:val="single" w:sz="4" w:space="0" w:color="auto"/>
                    <w:bottom w:val="single" w:sz="4" w:space="0" w:color="auto"/>
                    <w:right w:val="single" w:sz="4" w:space="0" w:color="000000"/>
                  </w:tcBorders>
                  <w:shd w:val="clear" w:color="auto" w:fill="auto"/>
                  <w:vAlign w:val="center"/>
                </w:tcPr>
                <w:p w:rsidR="00F936E1" w:rsidRPr="004E5034" w:rsidRDefault="00F936E1" w:rsidP="00CC3B23">
                  <w:pPr>
                    <w:jc w:val="center"/>
                    <w:rPr>
                      <w:color w:val="000000"/>
                      <w:sz w:val="22"/>
                      <w:szCs w:val="22"/>
                    </w:rPr>
                  </w:pPr>
                  <w:r w:rsidRPr="004E5034">
                    <w:rPr>
                      <w:color w:val="000000"/>
                      <w:sz w:val="22"/>
                      <w:szCs w:val="22"/>
                    </w:rPr>
                    <w:t></w:t>
                  </w:r>
                </w:p>
              </w:tc>
              <w:tc>
                <w:tcPr>
                  <w:tcW w:w="783" w:type="pct"/>
                  <w:tcBorders>
                    <w:top w:val="single" w:sz="4" w:space="0" w:color="auto"/>
                    <w:left w:val="nil"/>
                    <w:bottom w:val="single" w:sz="4" w:space="0" w:color="auto"/>
                    <w:right w:val="single" w:sz="4" w:space="0" w:color="auto"/>
                  </w:tcBorders>
                  <w:shd w:val="clear" w:color="auto" w:fill="auto"/>
                  <w:vAlign w:val="center"/>
                  <w:hideMark/>
                </w:tcPr>
                <w:p w:rsidR="00F936E1" w:rsidRPr="004E5034" w:rsidRDefault="00F936E1" w:rsidP="00CC3B23">
                  <w:pPr>
                    <w:jc w:val="center"/>
                    <w:rPr>
                      <w:color w:val="000000"/>
                      <w:sz w:val="22"/>
                      <w:szCs w:val="22"/>
                    </w:rPr>
                  </w:pPr>
                  <w:r w:rsidRPr="004E5034">
                    <w:rPr>
                      <w:color w:val="000000"/>
                      <w:sz w:val="22"/>
                      <w:szCs w:val="22"/>
                    </w:rPr>
                    <w:t></w:t>
                  </w:r>
                </w:p>
              </w:tc>
            </w:tr>
            <w:tr w:rsidR="00F936E1" w:rsidRPr="00CC3B23" w:rsidTr="00F936E1">
              <w:trPr>
                <w:trHeight w:val="630"/>
              </w:trPr>
              <w:tc>
                <w:tcPr>
                  <w:tcW w:w="240"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F936E1" w:rsidRPr="004E5034" w:rsidRDefault="00F936E1" w:rsidP="00CC3B23">
                  <w:pPr>
                    <w:jc w:val="center"/>
                    <w:rPr>
                      <w:color w:val="000000"/>
                      <w:sz w:val="22"/>
                      <w:szCs w:val="22"/>
                    </w:rPr>
                  </w:pPr>
                  <w:r w:rsidRPr="004E5034">
                    <w:rPr>
                      <w:color w:val="000000"/>
                      <w:sz w:val="22"/>
                      <w:szCs w:val="22"/>
                    </w:rPr>
                    <w:lastRenderedPageBreak/>
                    <w:t>8</w:t>
                  </w:r>
                </w:p>
              </w:tc>
              <w:tc>
                <w:tcPr>
                  <w:tcW w:w="3195" w:type="pct"/>
                  <w:tcBorders>
                    <w:top w:val="single" w:sz="4" w:space="0" w:color="auto"/>
                    <w:left w:val="nil"/>
                    <w:bottom w:val="single" w:sz="4" w:space="0" w:color="auto"/>
                    <w:right w:val="single" w:sz="4" w:space="0" w:color="auto"/>
                  </w:tcBorders>
                  <w:shd w:val="clear" w:color="000000" w:fill="D8D8D8"/>
                  <w:vAlign w:val="center"/>
                  <w:hideMark/>
                </w:tcPr>
                <w:p w:rsidR="00F936E1" w:rsidRPr="004E5034" w:rsidRDefault="00F936E1" w:rsidP="003736D9">
                  <w:pPr>
                    <w:jc w:val="both"/>
                    <w:rPr>
                      <w:color w:val="000000"/>
                      <w:sz w:val="22"/>
                      <w:szCs w:val="22"/>
                    </w:rPr>
                  </w:pPr>
                  <w:r w:rsidRPr="004E5034">
                    <w:rPr>
                      <w:color w:val="000000"/>
                      <w:sz w:val="22"/>
                      <w:szCs w:val="22"/>
                    </w:rPr>
                    <w:t>Подобрена механизация на стопанството чрез закупуване на селскостопанска техника, машини, съоръжения и оборудване за нуждите на земеделското стопанство – инвестиция в размер най-малко левовата равностойност на 2000 евро</w:t>
                  </w:r>
                </w:p>
                <w:p w:rsidR="00F936E1" w:rsidRPr="004E5034" w:rsidRDefault="00F936E1" w:rsidP="00CC3B23">
                  <w:pPr>
                    <w:rPr>
                      <w:color w:val="000000"/>
                      <w:sz w:val="22"/>
                      <w:szCs w:val="22"/>
                    </w:rPr>
                  </w:pPr>
                </w:p>
              </w:tc>
              <w:tc>
                <w:tcPr>
                  <w:tcW w:w="783" w:type="pct"/>
                  <w:tcBorders>
                    <w:top w:val="single" w:sz="4" w:space="0" w:color="auto"/>
                    <w:left w:val="single" w:sz="4" w:space="0" w:color="auto"/>
                    <w:bottom w:val="single" w:sz="4" w:space="0" w:color="auto"/>
                    <w:right w:val="single" w:sz="4" w:space="0" w:color="000000"/>
                  </w:tcBorders>
                  <w:shd w:val="clear" w:color="auto" w:fill="auto"/>
                  <w:vAlign w:val="center"/>
                </w:tcPr>
                <w:p w:rsidR="00F936E1" w:rsidRPr="004E5034" w:rsidRDefault="00F936E1" w:rsidP="00CC3B23">
                  <w:pPr>
                    <w:jc w:val="center"/>
                    <w:rPr>
                      <w:color w:val="000000"/>
                      <w:sz w:val="22"/>
                      <w:szCs w:val="22"/>
                    </w:rPr>
                  </w:pPr>
                  <w:r w:rsidRPr="004E5034">
                    <w:rPr>
                      <w:color w:val="000000"/>
                      <w:sz w:val="22"/>
                      <w:szCs w:val="22"/>
                    </w:rPr>
                    <w:t></w:t>
                  </w:r>
                </w:p>
              </w:tc>
              <w:tc>
                <w:tcPr>
                  <w:tcW w:w="783" w:type="pct"/>
                  <w:tcBorders>
                    <w:top w:val="single" w:sz="4" w:space="0" w:color="auto"/>
                    <w:left w:val="nil"/>
                    <w:bottom w:val="single" w:sz="4" w:space="0" w:color="auto"/>
                    <w:right w:val="single" w:sz="4" w:space="0" w:color="auto"/>
                  </w:tcBorders>
                  <w:shd w:val="clear" w:color="auto" w:fill="auto"/>
                  <w:vAlign w:val="center"/>
                  <w:hideMark/>
                </w:tcPr>
                <w:p w:rsidR="00F936E1" w:rsidRPr="004E5034" w:rsidRDefault="00F936E1" w:rsidP="00CC3B23">
                  <w:pPr>
                    <w:jc w:val="center"/>
                    <w:rPr>
                      <w:color w:val="000000"/>
                      <w:sz w:val="22"/>
                      <w:szCs w:val="22"/>
                    </w:rPr>
                  </w:pPr>
                  <w:r w:rsidRPr="004E5034">
                    <w:rPr>
                      <w:color w:val="000000"/>
                      <w:sz w:val="22"/>
                      <w:szCs w:val="22"/>
                    </w:rPr>
                    <w:t></w:t>
                  </w:r>
                </w:p>
              </w:tc>
            </w:tr>
            <w:tr w:rsidR="00F936E1" w:rsidRPr="00CC3B23" w:rsidTr="00F936E1">
              <w:trPr>
                <w:trHeight w:val="630"/>
              </w:trPr>
              <w:tc>
                <w:tcPr>
                  <w:tcW w:w="240"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F936E1" w:rsidRPr="004E5034" w:rsidRDefault="00F936E1" w:rsidP="00CC3B23">
                  <w:pPr>
                    <w:jc w:val="center"/>
                    <w:rPr>
                      <w:color w:val="000000"/>
                      <w:sz w:val="22"/>
                      <w:szCs w:val="22"/>
                    </w:rPr>
                  </w:pPr>
                  <w:r w:rsidRPr="004E5034">
                    <w:rPr>
                      <w:color w:val="000000"/>
                      <w:sz w:val="22"/>
                      <w:szCs w:val="22"/>
                    </w:rPr>
                    <w:t>9</w:t>
                  </w:r>
                </w:p>
              </w:tc>
              <w:tc>
                <w:tcPr>
                  <w:tcW w:w="3195" w:type="pct"/>
                  <w:tcBorders>
                    <w:top w:val="single" w:sz="4" w:space="0" w:color="auto"/>
                    <w:left w:val="nil"/>
                    <w:bottom w:val="single" w:sz="4" w:space="0" w:color="auto"/>
                    <w:right w:val="single" w:sz="4" w:space="0" w:color="auto"/>
                  </w:tcBorders>
                  <w:shd w:val="clear" w:color="000000" w:fill="D8D8D8"/>
                  <w:vAlign w:val="center"/>
                  <w:hideMark/>
                </w:tcPr>
                <w:p w:rsidR="00F936E1" w:rsidRPr="004E5034" w:rsidRDefault="00F936E1" w:rsidP="003736D9">
                  <w:pPr>
                    <w:jc w:val="both"/>
                    <w:rPr>
                      <w:color w:val="000000"/>
                      <w:sz w:val="22"/>
                      <w:szCs w:val="22"/>
                    </w:rPr>
                  </w:pPr>
                  <w:r w:rsidRPr="004E5034">
                    <w:rPr>
                      <w:color w:val="000000"/>
                      <w:sz w:val="22"/>
                      <w:szCs w:val="22"/>
                    </w:rPr>
                    <w:t xml:space="preserve">Отглеждане на застрашени сортове земеделски култури и/или застрашени от изчезване редки породи в стопанството – 1 сорт култура и/или 1 порода съгласно изискванията на </w:t>
                  </w:r>
                  <w:hyperlink r:id="rId10" w:history="1">
                    <w:r w:rsidRPr="004E5034">
                      <w:rPr>
                        <w:color w:val="000000"/>
                        <w:sz w:val="22"/>
                        <w:szCs w:val="22"/>
                      </w:rPr>
                      <w:t>Приложение № 8 към чл. 25</w:t>
                    </w:r>
                  </w:hyperlink>
                  <w:r w:rsidRPr="004E5034">
                    <w:rPr>
                      <w:color w:val="000000"/>
                      <w:sz w:val="22"/>
                      <w:szCs w:val="22"/>
                    </w:rPr>
                    <w:t xml:space="preserve"> и </w:t>
                  </w:r>
                  <w:hyperlink r:id="rId11" w:history="1">
                    <w:r w:rsidRPr="004E5034">
                      <w:rPr>
                        <w:color w:val="000000"/>
                        <w:sz w:val="22"/>
                        <w:szCs w:val="22"/>
                      </w:rPr>
                      <w:t>приложение № 9 към чл. 41 от Наредба № 7 от 24 февруари 2015 г. за прилагане на мярка 10 „Агроекология и климат“ от Програмата за развитие на селските райони за периода 2014 – 2020</w:t>
                    </w:r>
                  </w:hyperlink>
                  <w:r w:rsidRPr="004E5034">
                    <w:rPr>
                      <w:color w:val="000000"/>
                      <w:sz w:val="22"/>
                      <w:szCs w:val="22"/>
                    </w:rPr>
                    <w:t xml:space="preserve"> г., сформиращи най-малко 1000 евро СПО</w:t>
                  </w:r>
                </w:p>
                <w:p w:rsidR="00F936E1" w:rsidRPr="004E5034" w:rsidRDefault="00F936E1" w:rsidP="00CC3B23">
                  <w:pPr>
                    <w:rPr>
                      <w:color w:val="000000"/>
                      <w:sz w:val="22"/>
                      <w:szCs w:val="22"/>
                    </w:rPr>
                  </w:pPr>
                </w:p>
              </w:tc>
              <w:tc>
                <w:tcPr>
                  <w:tcW w:w="783" w:type="pct"/>
                  <w:tcBorders>
                    <w:top w:val="single" w:sz="4" w:space="0" w:color="auto"/>
                    <w:left w:val="single" w:sz="4" w:space="0" w:color="auto"/>
                    <w:bottom w:val="single" w:sz="4" w:space="0" w:color="auto"/>
                    <w:right w:val="single" w:sz="4" w:space="0" w:color="000000"/>
                  </w:tcBorders>
                  <w:shd w:val="clear" w:color="auto" w:fill="auto"/>
                  <w:vAlign w:val="center"/>
                </w:tcPr>
                <w:p w:rsidR="00F936E1" w:rsidRPr="004E5034" w:rsidRDefault="00F936E1" w:rsidP="00CC3B23">
                  <w:pPr>
                    <w:jc w:val="center"/>
                    <w:rPr>
                      <w:color w:val="000000"/>
                      <w:sz w:val="22"/>
                      <w:szCs w:val="22"/>
                    </w:rPr>
                  </w:pPr>
                  <w:r w:rsidRPr="004E5034">
                    <w:rPr>
                      <w:color w:val="000000"/>
                      <w:sz w:val="22"/>
                      <w:szCs w:val="22"/>
                    </w:rPr>
                    <w:t></w:t>
                  </w:r>
                </w:p>
              </w:tc>
              <w:tc>
                <w:tcPr>
                  <w:tcW w:w="783" w:type="pct"/>
                  <w:tcBorders>
                    <w:top w:val="single" w:sz="4" w:space="0" w:color="auto"/>
                    <w:left w:val="nil"/>
                    <w:bottom w:val="single" w:sz="4" w:space="0" w:color="auto"/>
                    <w:right w:val="single" w:sz="4" w:space="0" w:color="auto"/>
                  </w:tcBorders>
                  <w:shd w:val="clear" w:color="auto" w:fill="auto"/>
                  <w:vAlign w:val="center"/>
                  <w:hideMark/>
                </w:tcPr>
                <w:p w:rsidR="00F936E1" w:rsidRPr="004E5034" w:rsidRDefault="00F936E1" w:rsidP="00CC3B23">
                  <w:pPr>
                    <w:jc w:val="center"/>
                    <w:rPr>
                      <w:color w:val="000000"/>
                      <w:sz w:val="22"/>
                      <w:szCs w:val="22"/>
                    </w:rPr>
                  </w:pPr>
                  <w:r w:rsidRPr="004E5034">
                    <w:rPr>
                      <w:color w:val="000000"/>
                      <w:sz w:val="22"/>
                      <w:szCs w:val="22"/>
                    </w:rPr>
                    <w:t></w:t>
                  </w:r>
                </w:p>
              </w:tc>
            </w:tr>
            <w:tr w:rsidR="00F936E1" w:rsidRPr="00CC3B23" w:rsidTr="00F936E1">
              <w:trPr>
                <w:trHeight w:val="630"/>
              </w:trPr>
              <w:tc>
                <w:tcPr>
                  <w:tcW w:w="240"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F936E1" w:rsidRPr="004E5034" w:rsidRDefault="00F936E1" w:rsidP="00CC3B23">
                  <w:pPr>
                    <w:jc w:val="center"/>
                    <w:rPr>
                      <w:color w:val="000000"/>
                      <w:sz w:val="22"/>
                      <w:szCs w:val="22"/>
                    </w:rPr>
                  </w:pPr>
                  <w:r w:rsidRPr="004E5034">
                    <w:rPr>
                      <w:color w:val="000000"/>
                      <w:sz w:val="22"/>
                      <w:szCs w:val="22"/>
                    </w:rPr>
                    <w:t>10</w:t>
                  </w:r>
                </w:p>
              </w:tc>
              <w:tc>
                <w:tcPr>
                  <w:tcW w:w="3195" w:type="pct"/>
                  <w:tcBorders>
                    <w:top w:val="single" w:sz="4" w:space="0" w:color="auto"/>
                    <w:left w:val="nil"/>
                    <w:bottom w:val="single" w:sz="4" w:space="0" w:color="auto"/>
                    <w:right w:val="single" w:sz="4" w:space="0" w:color="auto"/>
                  </w:tcBorders>
                  <w:shd w:val="clear" w:color="000000" w:fill="D8D8D8"/>
                  <w:vAlign w:val="center"/>
                  <w:hideMark/>
                </w:tcPr>
                <w:p w:rsidR="00F936E1" w:rsidRPr="004E5034" w:rsidRDefault="00F936E1" w:rsidP="003736D9">
                  <w:pPr>
                    <w:jc w:val="both"/>
                    <w:rPr>
                      <w:color w:val="000000"/>
                      <w:sz w:val="22"/>
                      <w:szCs w:val="22"/>
                    </w:rPr>
                  </w:pPr>
                  <w:r w:rsidRPr="004E5034">
                    <w:rPr>
                      <w:color w:val="000000"/>
                      <w:sz w:val="22"/>
                      <w:szCs w:val="22"/>
                    </w:rPr>
                    <w:t>Преминаване към биологично производство</w:t>
                  </w:r>
                </w:p>
                <w:p w:rsidR="00F936E1" w:rsidRPr="004E5034" w:rsidRDefault="00F936E1" w:rsidP="00CC3B23">
                  <w:pPr>
                    <w:rPr>
                      <w:color w:val="000000"/>
                      <w:sz w:val="22"/>
                      <w:szCs w:val="22"/>
                    </w:rPr>
                  </w:pPr>
                </w:p>
              </w:tc>
              <w:tc>
                <w:tcPr>
                  <w:tcW w:w="783" w:type="pct"/>
                  <w:tcBorders>
                    <w:top w:val="single" w:sz="4" w:space="0" w:color="auto"/>
                    <w:left w:val="single" w:sz="4" w:space="0" w:color="auto"/>
                    <w:bottom w:val="single" w:sz="4" w:space="0" w:color="auto"/>
                    <w:right w:val="single" w:sz="4" w:space="0" w:color="000000"/>
                  </w:tcBorders>
                  <w:shd w:val="clear" w:color="auto" w:fill="auto"/>
                  <w:vAlign w:val="center"/>
                </w:tcPr>
                <w:p w:rsidR="00F936E1" w:rsidRPr="004E5034" w:rsidRDefault="00F936E1" w:rsidP="00CC3B23">
                  <w:pPr>
                    <w:jc w:val="center"/>
                    <w:rPr>
                      <w:color w:val="000000"/>
                      <w:sz w:val="22"/>
                      <w:szCs w:val="22"/>
                    </w:rPr>
                  </w:pPr>
                  <w:r w:rsidRPr="004E5034">
                    <w:rPr>
                      <w:color w:val="000000"/>
                      <w:sz w:val="22"/>
                      <w:szCs w:val="22"/>
                    </w:rPr>
                    <w:t></w:t>
                  </w:r>
                </w:p>
              </w:tc>
              <w:tc>
                <w:tcPr>
                  <w:tcW w:w="783" w:type="pct"/>
                  <w:tcBorders>
                    <w:top w:val="single" w:sz="4" w:space="0" w:color="auto"/>
                    <w:left w:val="nil"/>
                    <w:bottom w:val="single" w:sz="4" w:space="0" w:color="auto"/>
                    <w:right w:val="single" w:sz="4" w:space="0" w:color="auto"/>
                  </w:tcBorders>
                  <w:shd w:val="clear" w:color="auto" w:fill="auto"/>
                  <w:vAlign w:val="center"/>
                  <w:hideMark/>
                </w:tcPr>
                <w:p w:rsidR="00F936E1" w:rsidRPr="004E5034" w:rsidRDefault="00F936E1" w:rsidP="00CC3B23">
                  <w:pPr>
                    <w:jc w:val="center"/>
                    <w:rPr>
                      <w:color w:val="000000"/>
                      <w:sz w:val="22"/>
                      <w:szCs w:val="22"/>
                    </w:rPr>
                  </w:pPr>
                  <w:r w:rsidRPr="004E5034">
                    <w:rPr>
                      <w:color w:val="000000"/>
                      <w:sz w:val="22"/>
                      <w:szCs w:val="22"/>
                    </w:rPr>
                    <w:t></w:t>
                  </w:r>
                </w:p>
              </w:tc>
            </w:tr>
            <w:tr w:rsidR="00F936E1" w:rsidRPr="00CC3B23" w:rsidTr="00F936E1">
              <w:trPr>
                <w:trHeight w:val="315"/>
              </w:trPr>
              <w:tc>
                <w:tcPr>
                  <w:tcW w:w="240"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F936E1" w:rsidRPr="004E5034" w:rsidRDefault="00F936E1" w:rsidP="00CC3B23">
                  <w:pPr>
                    <w:jc w:val="center"/>
                    <w:rPr>
                      <w:color w:val="000000"/>
                      <w:sz w:val="22"/>
                      <w:szCs w:val="22"/>
                    </w:rPr>
                  </w:pPr>
                  <w:r w:rsidRPr="004E5034">
                    <w:rPr>
                      <w:color w:val="000000"/>
                      <w:sz w:val="22"/>
                      <w:szCs w:val="22"/>
                    </w:rPr>
                    <w:t>6</w:t>
                  </w:r>
                </w:p>
              </w:tc>
              <w:tc>
                <w:tcPr>
                  <w:tcW w:w="3195" w:type="pct"/>
                  <w:tcBorders>
                    <w:top w:val="single" w:sz="4" w:space="0" w:color="auto"/>
                    <w:left w:val="nil"/>
                    <w:bottom w:val="single" w:sz="4" w:space="0" w:color="auto"/>
                    <w:right w:val="single" w:sz="4" w:space="0" w:color="auto"/>
                  </w:tcBorders>
                  <w:shd w:val="clear" w:color="000000" w:fill="D8D8D8"/>
                  <w:vAlign w:val="center"/>
                  <w:hideMark/>
                </w:tcPr>
                <w:p w:rsidR="00F936E1" w:rsidRPr="004E5034" w:rsidRDefault="00F936E1" w:rsidP="003736D9">
                  <w:pPr>
                    <w:jc w:val="both"/>
                    <w:rPr>
                      <w:color w:val="000000"/>
                      <w:sz w:val="22"/>
                      <w:szCs w:val="22"/>
                    </w:rPr>
                  </w:pPr>
                  <w:r w:rsidRPr="004E5034">
                    <w:rPr>
                      <w:color w:val="000000"/>
                      <w:sz w:val="22"/>
                      <w:szCs w:val="22"/>
                    </w:rPr>
                    <w:t>Създадена допълнителна заетост и нови работни места за реализацията на дейностите по проекта – увеличаване с минимум 1 бр. на средния списъчен брой на персонала, нает в стопанството на кандидата за отчетен период от една година спрямо месеца, предхождащ датата на подаването на заявката за второ плащане спрямо средния списъчен брой на персонала, нает в стопанството, изчислен за период от 12 месеца спрямо месеца, предхождащ датата на подаване на заявлението за подпомагане</w:t>
                  </w:r>
                </w:p>
                <w:p w:rsidR="00F936E1" w:rsidRPr="004E5034" w:rsidRDefault="00F936E1" w:rsidP="003736D9">
                  <w:pPr>
                    <w:rPr>
                      <w:color w:val="000000"/>
                      <w:sz w:val="22"/>
                      <w:szCs w:val="22"/>
                    </w:rPr>
                  </w:pPr>
                  <w:r w:rsidRPr="004E5034">
                    <w:rPr>
                      <w:color w:val="000000"/>
                      <w:sz w:val="22"/>
                      <w:szCs w:val="22"/>
                    </w:rPr>
                    <w:t xml:space="preserve"> </w:t>
                  </w:r>
                </w:p>
              </w:tc>
              <w:tc>
                <w:tcPr>
                  <w:tcW w:w="783" w:type="pct"/>
                  <w:tcBorders>
                    <w:top w:val="single" w:sz="4" w:space="0" w:color="auto"/>
                    <w:left w:val="single" w:sz="4" w:space="0" w:color="auto"/>
                    <w:bottom w:val="single" w:sz="4" w:space="0" w:color="auto"/>
                    <w:right w:val="single" w:sz="4" w:space="0" w:color="000000"/>
                  </w:tcBorders>
                  <w:shd w:val="clear" w:color="auto" w:fill="auto"/>
                  <w:vAlign w:val="center"/>
                </w:tcPr>
                <w:p w:rsidR="00F936E1" w:rsidRPr="004E5034" w:rsidRDefault="00F936E1" w:rsidP="00CC3B23">
                  <w:pPr>
                    <w:jc w:val="center"/>
                    <w:rPr>
                      <w:color w:val="000000"/>
                      <w:sz w:val="22"/>
                      <w:szCs w:val="22"/>
                    </w:rPr>
                  </w:pPr>
                  <w:r w:rsidRPr="004E5034">
                    <w:rPr>
                      <w:color w:val="000000"/>
                      <w:sz w:val="22"/>
                      <w:szCs w:val="22"/>
                    </w:rPr>
                    <w:t></w:t>
                  </w:r>
                </w:p>
              </w:tc>
              <w:tc>
                <w:tcPr>
                  <w:tcW w:w="783" w:type="pct"/>
                  <w:tcBorders>
                    <w:top w:val="single" w:sz="4" w:space="0" w:color="auto"/>
                    <w:left w:val="nil"/>
                    <w:bottom w:val="single" w:sz="4" w:space="0" w:color="auto"/>
                    <w:right w:val="single" w:sz="4" w:space="0" w:color="auto"/>
                  </w:tcBorders>
                  <w:shd w:val="clear" w:color="auto" w:fill="auto"/>
                  <w:vAlign w:val="center"/>
                  <w:hideMark/>
                </w:tcPr>
                <w:p w:rsidR="00F936E1" w:rsidRPr="004E5034" w:rsidRDefault="00F936E1" w:rsidP="00CC3B23">
                  <w:pPr>
                    <w:jc w:val="center"/>
                    <w:rPr>
                      <w:color w:val="000000"/>
                      <w:sz w:val="22"/>
                      <w:szCs w:val="22"/>
                    </w:rPr>
                  </w:pPr>
                  <w:r w:rsidRPr="004E5034">
                    <w:rPr>
                      <w:color w:val="000000"/>
                      <w:sz w:val="22"/>
                      <w:szCs w:val="22"/>
                    </w:rPr>
                    <w:t></w:t>
                  </w:r>
                </w:p>
              </w:tc>
            </w:tr>
            <w:tr w:rsidR="00F936E1" w:rsidRPr="00CC3B23" w:rsidTr="00F936E1">
              <w:trPr>
                <w:trHeight w:val="1260"/>
              </w:trPr>
              <w:tc>
                <w:tcPr>
                  <w:tcW w:w="240"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F936E1" w:rsidRPr="004E5034" w:rsidRDefault="00F936E1" w:rsidP="00CC3B23">
                  <w:pPr>
                    <w:jc w:val="center"/>
                    <w:rPr>
                      <w:color w:val="000000"/>
                      <w:sz w:val="22"/>
                      <w:szCs w:val="22"/>
                    </w:rPr>
                  </w:pPr>
                  <w:r w:rsidRPr="004E5034">
                    <w:rPr>
                      <w:color w:val="000000"/>
                      <w:sz w:val="22"/>
                      <w:szCs w:val="22"/>
                    </w:rPr>
                    <w:t>7</w:t>
                  </w:r>
                </w:p>
              </w:tc>
              <w:tc>
                <w:tcPr>
                  <w:tcW w:w="3195" w:type="pct"/>
                  <w:tcBorders>
                    <w:top w:val="single" w:sz="4" w:space="0" w:color="auto"/>
                    <w:left w:val="nil"/>
                    <w:bottom w:val="single" w:sz="4" w:space="0" w:color="auto"/>
                    <w:right w:val="single" w:sz="4" w:space="0" w:color="auto"/>
                  </w:tcBorders>
                  <w:shd w:val="clear" w:color="000000" w:fill="D8D8D8"/>
                  <w:vAlign w:val="center"/>
                  <w:hideMark/>
                </w:tcPr>
                <w:p w:rsidR="00F936E1" w:rsidRPr="004E5034" w:rsidRDefault="00F936E1" w:rsidP="003736D9">
                  <w:pPr>
                    <w:jc w:val="both"/>
                    <w:rPr>
                      <w:color w:val="000000"/>
                      <w:sz w:val="22"/>
                      <w:szCs w:val="22"/>
                    </w:rPr>
                  </w:pPr>
                  <w:r w:rsidRPr="004E5034">
                    <w:rPr>
                      <w:color w:val="000000"/>
                      <w:sz w:val="22"/>
                      <w:szCs w:val="22"/>
                    </w:rPr>
                    <w:t xml:space="preserve">Завършен курс от 150 часа в областта на селското стопанство или завършено обучение от 150 часа по част от професия от професионално направление с код 621 „Растениевъдство и животновъдство“ или с код 3451203 „Земеделско стопанство“ или професионално направление с код 640 „Ветеринарна медицина“ </w:t>
                  </w:r>
                </w:p>
                <w:p w:rsidR="00F936E1" w:rsidRPr="004E5034" w:rsidRDefault="00F936E1" w:rsidP="00CC3B23">
                  <w:pPr>
                    <w:rPr>
                      <w:color w:val="000000"/>
                      <w:sz w:val="22"/>
                      <w:szCs w:val="22"/>
                    </w:rPr>
                  </w:pPr>
                </w:p>
              </w:tc>
              <w:tc>
                <w:tcPr>
                  <w:tcW w:w="783" w:type="pct"/>
                  <w:tcBorders>
                    <w:top w:val="single" w:sz="4" w:space="0" w:color="auto"/>
                    <w:left w:val="single" w:sz="4" w:space="0" w:color="auto"/>
                    <w:bottom w:val="single" w:sz="4" w:space="0" w:color="auto"/>
                    <w:right w:val="single" w:sz="4" w:space="0" w:color="000000"/>
                  </w:tcBorders>
                  <w:shd w:val="clear" w:color="auto" w:fill="auto"/>
                  <w:vAlign w:val="center"/>
                </w:tcPr>
                <w:p w:rsidR="00F936E1" w:rsidRPr="004E5034" w:rsidRDefault="00F936E1" w:rsidP="00CC3B23">
                  <w:pPr>
                    <w:jc w:val="center"/>
                    <w:rPr>
                      <w:sz w:val="22"/>
                      <w:szCs w:val="22"/>
                    </w:rPr>
                  </w:pPr>
                  <w:r w:rsidRPr="004E5034">
                    <w:rPr>
                      <w:color w:val="000000"/>
                      <w:sz w:val="22"/>
                      <w:szCs w:val="22"/>
                    </w:rPr>
                    <w:t></w:t>
                  </w:r>
                </w:p>
              </w:tc>
              <w:tc>
                <w:tcPr>
                  <w:tcW w:w="783" w:type="pct"/>
                  <w:tcBorders>
                    <w:top w:val="single" w:sz="4" w:space="0" w:color="auto"/>
                    <w:left w:val="nil"/>
                    <w:bottom w:val="single" w:sz="4" w:space="0" w:color="auto"/>
                    <w:right w:val="single" w:sz="4" w:space="0" w:color="auto"/>
                  </w:tcBorders>
                  <w:shd w:val="clear" w:color="auto" w:fill="auto"/>
                  <w:vAlign w:val="center"/>
                  <w:hideMark/>
                </w:tcPr>
                <w:p w:rsidR="00F936E1" w:rsidRPr="004E5034" w:rsidRDefault="00F936E1" w:rsidP="00CC3B23">
                  <w:pPr>
                    <w:jc w:val="center"/>
                    <w:rPr>
                      <w:color w:val="000000"/>
                      <w:sz w:val="22"/>
                      <w:szCs w:val="22"/>
                    </w:rPr>
                  </w:pPr>
                  <w:r w:rsidRPr="004E5034">
                    <w:rPr>
                      <w:color w:val="000000"/>
                      <w:sz w:val="22"/>
                      <w:szCs w:val="22"/>
                    </w:rPr>
                    <w:t></w:t>
                  </w:r>
                </w:p>
              </w:tc>
            </w:tr>
            <w:tr w:rsidR="00F936E1" w:rsidRPr="00CC3B23" w:rsidTr="00F936E1">
              <w:trPr>
                <w:trHeight w:val="945"/>
              </w:trPr>
              <w:tc>
                <w:tcPr>
                  <w:tcW w:w="240"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F936E1" w:rsidRPr="004E5034" w:rsidRDefault="00F936E1" w:rsidP="00CC3B23">
                  <w:pPr>
                    <w:jc w:val="center"/>
                    <w:rPr>
                      <w:color w:val="000000"/>
                      <w:sz w:val="22"/>
                      <w:szCs w:val="22"/>
                    </w:rPr>
                  </w:pPr>
                  <w:r w:rsidRPr="004E5034">
                    <w:rPr>
                      <w:color w:val="000000"/>
                      <w:sz w:val="22"/>
                      <w:szCs w:val="22"/>
                    </w:rPr>
                    <w:t>8</w:t>
                  </w:r>
                </w:p>
              </w:tc>
              <w:tc>
                <w:tcPr>
                  <w:tcW w:w="3195" w:type="pct"/>
                  <w:tcBorders>
                    <w:top w:val="single" w:sz="4" w:space="0" w:color="auto"/>
                    <w:left w:val="nil"/>
                    <w:bottom w:val="single" w:sz="4" w:space="0" w:color="auto"/>
                    <w:right w:val="single" w:sz="4" w:space="0" w:color="auto"/>
                  </w:tcBorders>
                  <w:shd w:val="clear" w:color="000000" w:fill="D8D8D8"/>
                  <w:vAlign w:val="center"/>
                  <w:hideMark/>
                </w:tcPr>
                <w:p w:rsidR="00F936E1" w:rsidRPr="004E5034" w:rsidRDefault="00F936E1" w:rsidP="003736D9">
                  <w:pPr>
                    <w:jc w:val="both"/>
                    <w:rPr>
                      <w:color w:val="000000"/>
                      <w:sz w:val="22"/>
                      <w:szCs w:val="22"/>
                    </w:rPr>
                  </w:pPr>
                  <w:r w:rsidRPr="004E5034">
                    <w:rPr>
                      <w:color w:val="000000"/>
                      <w:sz w:val="22"/>
                      <w:szCs w:val="22"/>
                    </w:rPr>
                    <w:t>Участие в призната група и/или организация на производители</w:t>
                  </w:r>
                </w:p>
                <w:p w:rsidR="00F936E1" w:rsidRPr="004E5034" w:rsidRDefault="00F936E1" w:rsidP="00CC3B23">
                  <w:pPr>
                    <w:rPr>
                      <w:color w:val="000000"/>
                      <w:sz w:val="22"/>
                      <w:szCs w:val="22"/>
                    </w:rPr>
                  </w:pPr>
                </w:p>
              </w:tc>
              <w:tc>
                <w:tcPr>
                  <w:tcW w:w="783" w:type="pct"/>
                  <w:tcBorders>
                    <w:top w:val="single" w:sz="4" w:space="0" w:color="auto"/>
                    <w:left w:val="single" w:sz="4" w:space="0" w:color="auto"/>
                    <w:bottom w:val="single" w:sz="4" w:space="0" w:color="auto"/>
                    <w:right w:val="single" w:sz="4" w:space="0" w:color="000000"/>
                  </w:tcBorders>
                  <w:shd w:val="clear" w:color="000000" w:fill="D8D8D8"/>
                  <w:vAlign w:val="center"/>
                </w:tcPr>
                <w:p w:rsidR="00F936E1" w:rsidRPr="004E5034" w:rsidRDefault="00F936E1" w:rsidP="00CC3B23">
                  <w:pPr>
                    <w:jc w:val="center"/>
                    <w:rPr>
                      <w:sz w:val="22"/>
                      <w:szCs w:val="22"/>
                    </w:rPr>
                  </w:pPr>
                  <w:r w:rsidRPr="004E5034">
                    <w:rPr>
                      <w:color w:val="000000"/>
                      <w:sz w:val="22"/>
                      <w:szCs w:val="22"/>
                    </w:rPr>
                    <w:t></w:t>
                  </w:r>
                </w:p>
              </w:tc>
              <w:tc>
                <w:tcPr>
                  <w:tcW w:w="783" w:type="pct"/>
                  <w:tcBorders>
                    <w:top w:val="single" w:sz="4" w:space="0" w:color="auto"/>
                    <w:left w:val="nil"/>
                    <w:bottom w:val="single" w:sz="4" w:space="0" w:color="auto"/>
                    <w:right w:val="single" w:sz="4" w:space="0" w:color="auto"/>
                  </w:tcBorders>
                  <w:shd w:val="clear" w:color="000000" w:fill="D8D8D8"/>
                  <w:vAlign w:val="center"/>
                  <w:hideMark/>
                </w:tcPr>
                <w:p w:rsidR="00F936E1" w:rsidRPr="004E5034" w:rsidRDefault="00F936E1" w:rsidP="00CC3B23">
                  <w:pPr>
                    <w:jc w:val="center"/>
                    <w:rPr>
                      <w:color w:val="000000"/>
                      <w:sz w:val="22"/>
                      <w:szCs w:val="22"/>
                    </w:rPr>
                  </w:pPr>
                  <w:r w:rsidRPr="004E5034">
                    <w:rPr>
                      <w:color w:val="000000"/>
                      <w:sz w:val="22"/>
                      <w:szCs w:val="22"/>
                    </w:rPr>
                    <w:t></w:t>
                  </w:r>
                </w:p>
              </w:tc>
            </w:tr>
          </w:tbl>
          <w:p w:rsidR="00CC3B23" w:rsidRPr="007E5F77" w:rsidRDefault="00CC3B23" w:rsidP="00931E0F">
            <w:pPr>
              <w:ind w:right="425"/>
            </w:pPr>
          </w:p>
        </w:tc>
      </w:tr>
      <w:tr w:rsidR="00CC3B23" w:rsidRPr="007E5F77" w:rsidTr="00F936E1">
        <w:tblPrEx>
          <w:tblCellMar>
            <w:left w:w="60" w:type="dxa"/>
            <w:right w:w="60" w:type="dxa"/>
          </w:tblCellMar>
          <w:tblLook w:val="0000"/>
        </w:tblPrEx>
        <w:trPr>
          <w:gridBefore w:val="1"/>
          <w:wBefore w:w="111" w:type="pct"/>
        </w:trPr>
        <w:tc>
          <w:tcPr>
            <w:tcW w:w="4889" w:type="pct"/>
            <w:tcBorders>
              <w:top w:val="nil"/>
              <w:left w:val="nil"/>
              <w:bottom w:val="nil"/>
              <w:right w:val="nil"/>
            </w:tcBorders>
            <w:shd w:val="clear" w:color="auto" w:fill="FEFEFE"/>
            <w:vAlign w:val="center"/>
          </w:tcPr>
          <w:p w:rsidR="00CC3B23" w:rsidRDefault="00CC3B23" w:rsidP="00B6120A">
            <w:pPr>
              <w:ind w:right="425"/>
            </w:pPr>
          </w:p>
          <w:p w:rsidR="00CC3B23" w:rsidRPr="00CC3B23" w:rsidRDefault="00DC757B" w:rsidP="00CC3B23">
            <w:pPr>
              <w:jc w:val="both"/>
              <w:rPr>
                <w:b/>
              </w:rPr>
            </w:pPr>
            <w:r>
              <w:rPr>
                <w:b/>
                <w:sz w:val="22"/>
                <w:szCs w:val="22"/>
                <w:lang w:val="en-US"/>
              </w:rPr>
              <w:t>V</w:t>
            </w:r>
            <w:r w:rsidR="00CC3B23" w:rsidRPr="00DC757B">
              <w:rPr>
                <w:b/>
                <w:sz w:val="22"/>
                <w:szCs w:val="22"/>
              </w:rPr>
              <w:t xml:space="preserve">. </w:t>
            </w:r>
            <w:r w:rsidR="00CC3B23" w:rsidRPr="00DC757B">
              <w:rPr>
                <w:b/>
              </w:rPr>
              <w:t>Промяна на заложените в бизнес плана дейности, които ще бъдат извършени в рамките на периода за проверка изпълнението на бизнес плана:</w:t>
            </w:r>
          </w:p>
        </w:tc>
      </w:tr>
      <w:tr w:rsidR="003508A9" w:rsidTr="002A73B2">
        <w:tblPrEx>
          <w:tblCellMar>
            <w:left w:w="0" w:type="dxa"/>
            <w:right w:w="0" w:type="dxa"/>
          </w:tblCellMar>
        </w:tblPrEx>
        <w:trPr>
          <w:gridBefore w:val="1"/>
          <w:wBefore w:w="111" w:type="pct"/>
        </w:trPr>
        <w:tc>
          <w:tcPr>
            <w:tcW w:w="4889" w:type="pct"/>
            <w:tcMar>
              <w:top w:w="0" w:type="dxa"/>
              <w:left w:w="108" w:type="dxa"/>
              <w:bottom w:w="0" w:type="dxa"/>
              <w:right w:w="108" w:type="dxa"/>
            </w:tcMar>
            <w:hideMark/>
          </w:tcPr>
          <w:p w:rsidR="00931E0F" w:rsidRDefault="00931E0F" w:rsidP="00DC757B">
            <w:pPr>
              <w:ind w:left="365"/>
            </w:pPr>
          </w:p>
          <w:p w:rsidR="00DC757B" w:rsidRPr="00D03E02" w:rsidRDefault="00DC757B" w:rsidP="00DC757B">
            <w:pPr>
              <w:ind w:left="365"/>
            </w:pPr>
            <w:r w:rsidRPr="00D03E02">
              <w:sym w:font="Wingdings" w:char="F06F"/>
            </w:r>
            <w:r w:rsidRPr="00D03E02">
              <w:t xml:space="preserve"> не налага промяна </w:t>
            </w:r>
            <w:r w:rsidR="00D00412">
              <w:rPr>
                <w:sz w:val="22"/>
                <w:szCs w:val="22"/>
              </w:rPr>
              <w:t>(не се попълва</w:t>
            </w:r>
            <w:r w:rsidR="00585309">
              <w:rPr>
                <w:sz w:val="22"/>
                <w:szCs w:val="22"/>
              </w:rPr>
              <w:t>т</w:t>
            </w:r>
            <w:r w:rsidR="00D00412">
              <w:rPr>
                <w:sz w:val="22"/>
                <w:szCs w:val="22"/>
              </w:rPr>
              <w:t xml:space="preserve"> таблиците по-долу, ако се отбележи тази възможност);</w:t>
            </w:r>
            <w:r w:rsidRPr="00D03E02">
              <w:t xml:space="preserve">                                        </w:t>
            </w:r>
          </w:p>
          <w:p w:rsidR="00DC757B" w:rsidRPr="00D03E02" w:rsidRDefault="00DC757B" w:rsidP="00DC757B">
            <w:pPr>
              <w:ind w:left="648" w:hanging="283"/>
              <w:jc w:val="both"/>
            </w:pPr>
            <w:r w:rsidRPr="00D03E02">
              <w:sym w:font="Wingdings" w:char="F06F"/>
            </w:r>
            <w:r w:rsidRPr="00D03E02">
              <w:t xml:space="preserve"> налага се промяна в  заложените в бизнес плана </w:t>
            </w:r>
            <w:r>
              <w:t>дейности</w:t>
            </w:r>
            <w:r w:rsidRPr="00D03E02">
              <w:rPr>
                <w:lang w:val="en-US"/>
              </w:rPr>
              <w:t xml:space="preserve"> (</w:t>
            </w:r>
            <w:r w:rsidRPr="00D03E02">
              <w:t>попълват се Табл.</w:t>
            </w:r>
            <w:r>
              <w:t>8</w:t>
            </w:r>
            <w:r w:rsidRPr="00D03E02">
              <w:t xml:space="preserve"> и </w:t>
            </w:r>
            <w:r>
              <w:t>9</w:t>
            </w:r>
            <w:r>
              <w:rPr>
                <w:lang w:val="en-US"/>
              </w:rPr>
              <w:t xml:space="preserve">) </w:t>
            </w:r>
          </w:p>
          <w:p w:rsidR="00DC757B" w:rsidRPr="00931E0F" w:rsidRDefault="00DC757B" w:rsidP="00DC757B">
            <w:pPr>
              <w:pStyle w:val="of-text"/>
              <w:jc w:val="both"/>
              <w:rPr>
                <w:b/>
              </w:rPr>
            </w:pPr>
            <w:r w:rsidRPr="00931E0F">
              <w:rPr>
                <w:b/>
              </w:rPr>
              <w:t>Табл.</w:t>
            </w:r>
            <w:r w:rsidR="00F00FC3">
              <w:rPr>
                <w:b/>
              </w:rPr>
              <w:t xml:space="preserve"> </w:t>
            </w:r>
            <w:r w:rsidRPr="00931E0F">
              <w:rPr>
                <w:b/>
              </w:rPr>
              <w:t>8</w:t>
            </w:r>
            <w:r w:rsidR="00F00FC3">
              <w:rPr>
                <w:b/>
              </w:rPr>
              <w:t xml:space="preserve"> </w:t>
            </w:r>
            <w:r w:rsidRPr="00931E0F">
              <w:rPr>
                <w:b/>
                <w:color w:val="000000"/>
              </w:rPr>
              <w:t xml:space="preserve">Описание на планираните дейности </w:t>
            </w:r>
            <w:r w:rsidRPr="00931E0F">
              <w:rPr>
                <w:b/>
                <w:color w:val="000000"/>
                <w:u w:val="single"/>
              </w:rPr>
              <w:t>преди промяната</w:t>
            </w:r>
            <w:r w:rsidRPr="00931E0F">
              <w:rPr>
                <w:b/>
                <w:color w:val="000000"/>
              </w:rPr>
              <w:t>, които ще бъдат извършени в рамките на периода за проверка изпълнението на бизнес плана:</w:t>
            </w:r>
          </w:p>
          <w:tbl>
            <w:tblPr>
              <w:tblW w:w="4401" w:type="pct"/>
              <w:tblCellMar>
                <w:left w:w="70" w:type="dxa"/>
                <w:right w:w="70" w:type="dxa"/>
              </w:tblCellMar>
              <w:tblLook w:val="04A0"/>
            </w:tblPr>
            <w:tblGrid>
              <w:gridCol w:w="496"/>
              <w:gridCol w:w="561"/>
              <w:gridCol w:w="733"/>
              <w:gridCol w:w="1947"/>
              <w:gridCol w:w="1686"/>
              <w:gridCol w:w="1711"/>
              <w:gridCol w:w="1449"/>
            </w:tblGrid>
            <w:tr w:rsidR="00F936E1" w:rsidRPr="00A95D7E" w:rsidTr="00F936E1">
              <w:trPr>
                <w:trHeight w:val="315"/>
              </w:trPr>
              <w:tc>
                <w:tcPr>
                  <w:tcW w:w="3159" w:type="pct"/>
                  <w:gridSpan w:val="5"/>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F936E1" w:rsidRPr="00A95D7E" w:rsidRDefault="00F936E1" w:rsidP="00002B53">
                  <w:pPr>
                    <w:jc w:val="center"/>
                    <w:rPr>
                      <w:b/>
                      <w:bCs/>
                      <w:i/>
                      <w:iCs/>
                      <w:color w:val="000000"/>
                      <w:sz w:val="20"/>
                      <w:szCs w:val="20"/>
                    </w:rPr>
                  </w:pPr>
                  <w:r>
                    <w:rPr>
                      <w:b/>
                      <w:bCs/>
                      <w:i/>
                      <w:iCs/>
                      <w:color w:val="000000"/>
                      <w:sz w:val="20"/>
                      <w:szCs w:val="20"/>
                    </w:rPr>
                    <w:t xml:space="preserve">Дейност </w:t>
                  </w:r>
                  <w:r w:rsidRPr="00A95D7E">
                    <w:rPr>
                      <w:b/>
                      <w:bCs/>
                      <w:i/>
                      <w:iCs/>
                      <w:color w:val="000000"/>
                      <w:sz w:val="20"/>
                      <w:szCs w:val="20"/>
                      <w:u w:val="single"/>
                    </w:rPr>
                    <w:t>преди промяна</w:t>
                  </w:r>
                </w:p>
              </w:tc>
              <w:tc>
                <w:tcPr>
                  <w:tcW w:w="997"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F936E1" w:rsidRPr="00A95D7E" w:rsidRDefault="00F936E1" w:rsidP="00F936E1">
                  <w:pPr>
                    <w:jc w:val="center"/>
                    <w:rPr>
                      <w:b/>
                      <w:bCs/>
                      <w:i/>
                      <w:iCs/>
                      <w:color w:val="000000"/>
                      <w:sz w:val="20"/>
                      <w:szCs w:val="20"/>
                    </w:rPr>
                  </w:pPr>
                  <w:r w:rsidRPr="00A95D7E">
                    <w:rPr>
                      <w:b/>
                      <w:bCs/>
                      <w:i/>
                      <w:iCs/>
                      <w:color w:val="000000"/>
                      <w:sz w:val="20"/>
                      <w:szCs w:val="20"/>
                    </w:rPr>
                    <w:t xml:space="preserve">Стандарт/ законодателство на ЕС и национално законодателство (попълва се при отбелязана цел </w:t>
                  </w:r>
                  <w:r>
                    <w:rPr>
                      <w:b/>
                      <w:bCs/>
                      <w:i/>
                      <w:iCs/>
                      <w:color w:val="000000"/>
                      <w:sz w:val="20"/>
                      <w:szCs w:val="20"/>
                      <w:lang w:val="en-US"/>
                    </w:rPr>
                    <w:t>4</w:t>
                  </w:r>
                  <w:r w:rsidRPr="00A95D7E">
                    <w:rPr>
                      <w:b/>
                      <w:bCs/>
                      <w:i/>
                      <w:iCs/>
                      <w:color w:val="000000"/>
                      <w:sz w:val="20"/>
                      <w:szCs w:val="20"/>
                    </w:rPr>
                    <w:t xml:space="preserve"> от колона А на табл. 7)</w:t>
                  </w:r>
                </w:p>
              </w:tc>
              <w:tc>
                <w:tcPr>
                  <w:tcW w:w="844"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F936E1" w:rsidRPr="001111B9" w:rsidRDefault="00F936E1" w:rsidP="002A12BD">
                  <w:pPr>
                    <w:jc w:val="center"/>
                    <w:rPr>
                      <w:b/>
                      <w:bCs/>
                      <w:i/>
                      <w:iCs/>
                      <w:color w:val="000000"/>
                      <w:sz w:val="16"/>
                      <w:szCs w:val="16"/>
                    </w:rPr>
                  </w:pPr>
                  <w:r>
                    <w:rPr>
                      <w:b/>
                      <w:bCs/>
                      <w:i/>
                      <w:iCs/>
                      <w:color w:val="000000"/>
                      <w:sz w:val="16"/>
                      <w:szCs w:val="16"/>
                    </w:rPr>
                    <w:t>Индикативна година на дейността</w:t>
                  </w:r>
                  <w:r w:rsidRPr="001111B9">
                    <w:rPr>
                      <w:b/>
                      <w:bCs/>
                      <w:i/>
                      <w:iCs/>
                      <w:color w:val="000000"/>
                      <w:sz w:val="16"/>
                      <w:szCs w:val="16"/>
                    </w:rPr>
                    <w:t>, но не по-късно от избраната крайна дата на периода за проверка изпълнението на бизнес плана</w:t>
                  </w:r>
                </w:p>
              </w:tc>
            </w:tr>
            <w:tr w:rsidR="00F936E1" w:rsidRPr="00A95D7E" w:rsidTr="00F936E1">
              <w:trPr>
                <w:trHeight w:val="2107"/>
              </w:trPr>
              <w:tc>
                <w:tcPr>
                  <w:tcW w:w="289" w:type="pc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F936E1" w:rsidRPr="00A95D7E" w:rsidRDefault="00F936E1" w:rsidP="00002B53">
                  <w:pPr>
                    <w:jc w:val="center"/>
                    <w:rPr>
                      <w:b/>
                      <w:bCs/>
                      <w:i/>
                      <w:iCs/>
                      <w:color w:val="000000"/>
                      <w:sz w:val="20"/>
                      <w:szCs w:val="20"/>
                    </w:rPr>
                  </w:pPr>
                  <w:r w:rsidRPr="00A95D7E">
                    <w:rPr>
                      <w:b/>
                      <w:bCs/>
                      <w:i/>
                      <w:iCs/>
                      <w:color w:val="000000"/>
                      <w:sz w:val="20"/>
                      <w:szCs w:val="20"/>
                    </w:rPr>
                    <w:t>Вид</w:t>
                  </w:r>
                </w:p>
              </w:tc>
              <w:tc>
                <w:tcPr>
                  <w:tcW w:w="327" w:type="pct"/>
                  <w:tcBorders>
                    <w:top w:val="single" w:sz="4" w:space="0" w:color="auto"/>
                    <w:left w:val="nil"/>
                    <w:bottom w:val="single" w:sz="4" w:space="0" w:color="auto"/>
                    <w:right w:val="single" w:sz="4" w:space="0" w:color="auto"/>
                  </w:tcBorders>
                  <w:shd w:val="clear" w:color="000000" w:fill="D8D8D8"/>
                  <w:noWrap/>
                  <w:vAlign w:val="center"/>
                  <w:hideMark/>
                </w:tcPr>
                <w:p w:rsidR="00F936E1" w:rsidRPr="00A95D7E" w:rsidRDefault="00F936E1" w:rsidP="00002B53">
                  <w:pPr>
                    <w:jc w:val="center"/>
                    <w:rPr>
                      <w:b/>
                      <w:bCs/>
                      <w:i/>
                      <w:iCs/>
                      <w:color w:val="000000"/>
                      <w:sz w:val="20"/>
                      <w:szCs w:val="20"/>
                    </w:rPr>
                  </w:pPr>
                  <w:r w:rsidRPr="00A95D7E">
                    <w:rPr>
                      <w:b/>
                      <w:bCs/>
                      <w:i/>
                      <w:iCs/>
                      <w:color w:val="000000"/>
                      <w:sz w:val="20"/>
                      <w:szCs w:val="20"/>
                    </w:rPr>
                    <w:t>К-во</w:t>
                  </w:r>
                </w:p>
              </w:tc>
              <w:tc>
                <w:tcPr>
                  <w:tcW w:w="427" w:type="pct"/>
                  <w:tcBorders>
                    <w:top w:val="single" w:sz="4" w:space="0" w:color="auto"/>
                    <w:left w:val="nil"/>
                    <w:bottom w:val="single" w:sz="4" w:space="0" w:color="auto"/>
                    <w:right w:val="single" w:sz="4" w:space="0" w:color="auto"/>
                  </w:tcBorders>
                  <w:shd w:val="clear" w:color="000000" w:fill="D8D8D8"/>
                  <w:vAlign w:val="center"/>
                  <w:hideMark/>
                </w:tcPr>
                <w:p w:rsidR="00F936E1" w:rsidRPr="00A95D7E" w:rsidRDefault="00F936E1" w:rsidP="00002B53">
                  <w:pPr>
                    <w:jc w:val="center"/>
                    <w:rPr>
                      <w:b/>
                      <w:bCs/>
                      <w:i/>
                      <w:iCs/>
                      <w:color w:val="000000"/>
                      <w:sz w:val="20"/>
                      <w:szCs w:val="20"/>
                    </w:rPr>
                  </w:pPr>
                  <w:r w:rsidRPr="00A95D7E">
                    <w:rPr>
                      <w:b/>
                      <w:bCs/>
                      <w:i/>
                      <w:iCs/>
                      <w:color w:val="000000"/>
                      <w:sz w:val="20"/>
                      <w:szCs w:val="20"/>
                    </w:rPr>
                    <w:t>Мяр ка</w:t>
                  </w:r>
                </w:p>
              </w:tc>
              <w:tc>
                <w:tcPr>
                  <w:tcW w:w="1134" w:type="pct"/>
                  <w:tcBorders>
                    <w:top w:val="single" w:sz="4" w:space="0" w:color="auto"/>
                    <w:left w:val="nil"/>
                    <w:bottom w:val="single" w:sz="4" w:space="0" w:color="auto"/>
                    <w:right w:val="single" w:sz="4" w:space="0" w:color="auto"/>
                  </w:tcBorders>
                  <w:shd w:val="clear" w:color="000000" w:fill="D8D8D8"/>
                  <w:vAlign w:val="center"/>
                  <w:hideMark/>
                </w:tcPr>
                <w:p w:rsidR="00F936E1" w:rsidRPr="002A12BD" w:rsidRDefault="00F936E1" w:rsidP="002A12BD">
                  <w:pPr>
                    <w:spacing w:before="100" w:beforeAutospacing="1" w:after="100" w:afterAutospacing="1"/>
                    <w:jc w:val="center"/>
                    <w:rPr>
                      <w:b/>
                      <w:bCs/>
                      <w:i/>
                      <w:iCs/>
                      <w:color w:val="000000"/>
                      <w:sz w:val="20"/>
                      <w:szCs w:val="20"/>
                    </w:rPr>
                  </w:pPr>
                  <w:r w:rsidRPr="002A12BD">
                    <w:rPr>
                      <w:b/>
                      <w:bCs/>
                      <w:i/>
                      <w:iCs/>
                      <w:color w:val="000000"/>
                      <w:sz w:val="20"/>
                      <w:szCs w:val="20"/>
                    </w:rPr>
                    <w:t>Цел, към постигането на която е насочена дейността (посочва се номерът от колона А на табл. 7)</w:t>
                  </w:r>
                </w:p>
              </w:tc>
              <w:tc>
                <w:tcPr>
                  <w:tcW w:w="982" w:type="pct"/>
                  <w:tcBorders>
                    <w:top w:val="single" w:sz="4" w:space="0" w:color="auto"/>
                    <w:left w:val="nil"/>
                    <w:bottom w:val="single" w:sz="4" w:space="0" w:color="auto"/>
                    <w:right w:val="single" w:sz="4" w:space="0" w:color="auto"/>
                  </w:tcBorders>
                  <w:shd w:val="clear" w:color="000000" w:fill="D8D8D8"/>
                  <w:vAlign w:val="center"/>
                  <w:hideMark/>
                </w:tcPr>
                <w:p w:rsidR="00F936E1" w:rsidRPr="002A12BD" w:rsidRDefault="00F936E1" w:rsidP="00002B53">
                  <w:pPr>
                    <w:spacing w:before="100" w:beforeAutospacing="1" w:after="100" w:afterAutospacing="1"/>
                    <w:jc w:val="center"/>
                    <w:rPr>
                      <w:b/>
                      <w:bCs/>
                      <w:i/>
                      <w:iCs/>
                      <w:color w:val="000000"/>
                      <w:sz w:val="20"/>
                      <w:szCs w:val="20"/>
                    </w:rPr>
                  </w:pPr>
                  <w:r w:rsidRPr="002A12BD">
                    <w:rPr>
                      <w:b/>
                      <w:bCs/>
                      <w:i/>
                      <w:iCs/>
                      <w:color w:val="000000"/>
                      <w:sz w:val="20"/>
                      <w:szCs w:val="20"/>
                    </w:rPr>
                    <w:t>Начин на извършване (закупуване, наем, развъдна дейност и др.)</w:t>
                  </w:r>
                </w:p>
                <w:p w:rsidR="00F936E1" w:rsidRPr="00A95D7E" w:rsidRDefault="00F936E1" w:rsidP="00002B53">
                  <w:pPr>
                    <w:jc w:val="center"/>
                    <w:rPr>
                      <w:b/>
                      <w:bCs/>
                      <w:i/>
                      <w:iCs/>
                      <w:color w:val="000000"/>
                      <w:sz w:val="20"/>
                      <w:szCs w:val="20"/>
                    </w:rPr>
                  </w:pPr>
                </w:p>
              </w:tc>
              <w:tc>
                <w:tcPr>
                  <w:tcW w:w="997" w:type="pct"/>
                  <w:vMerge/>
                  <w:tcBorders>
                    <w:top w:val="single" w:sz="4" w:space="0" w:color="auto"/>
                    <w:left w:val="single" w:sz="4" w:space="0" w:color="auto"/>
                    <w:bottom w:val="single" w:sz="4" w:space="0" w:color="auto"/>
                    <w:right w:val="single" w:sz="4" w:space="0" w:color="auto"/>
                  </w:tcBorders>
                  <w:vAlign w:val="center"/>
                  <w:hideMark/>
                </w:tcPr>
                <w:p w:rsidR="00F936E1" w:rsidRPr="00A95D7E" w:rsidRDefault="00F936E1" w:rsidP="00002B53">
                  <w:pPr>
                    <w:rPr>
                      <w:b/>
                      <w:bCs/>
                      <w:i/>
                      <w:iCs/>
                      <w:color w:val="000000"/>
                      <w:sz w:val="20"/>
                      <w:szCs w:val="20"/>
                    </w:rPr>
                  </w:pPr>
                </w:p>
              </w:tc>
              <w:tc>
                <w:tcPr>
                  <w:tcW w:w="844" w:type="pct"/>
                  <w:vMerge/>
                  <w:tcBorders>
                    <w:top w:val="single" w:sz="4" w:space="0" w:color="auto"/>
                    <w:left w:val="single" w:sz="4" w:space="0" w:color="auto"/>
                    <w:bottom w:val="single" w:sz="4" w:space="0" w:color="auto"/>
                    <w:right w:val="single" w:sz="4" w:space="0" w:color="auto"/>
                  </w:tcBorders>
                  <w:vAlign w:val="center"/>
                  <w:hideMark/>
                </w:tcPr>
                <w:p w:rsidR="00F936E1" w:rsidRPr="00A95D7E" w:rsidRDefault="00F936E1" w:rsidP="00002B53">
                  <w:pPr>
                    <w:rPr>
                      <w:b/>
                      <w:bCs/>
                      <w:i/>
                      <w:iCs/>
                      <w:color w:val="000000"/>
                      <w:sz w:val="20"/>
                      <w:szCs w:val="20"/>
                    </w:rPr>
                  </w:pPr>
                </w:p>
              </w:tc>
            </w:tr>
            <w:tr w:rsidR="00F936E1" w:rsidRPr="00A95D7E" w:rsidTr="00F936E1">
              <w:trPr>
                <w:trHeight w:val="315"/>
              </w:trPr>
              <w:tc>
                <w:tcPr>
                  <w:tcW w:w="289" w:type="pct"/>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F936E1" w:rsidRPr="00A95D7E" w:rsidRDefault="00F936E1" w:rsidP="00002B53">
                  <w:pPr>
                    <w:jc w:val="center"/>
                    <w:rPr>
                      <w:b/>
                      <w:bCs/>
                      <w:i/>
                      <w:iCs/>
                      <w:color w:val="000000"/>
                      <w:sz w:val="20"/>
                      <w:szCs w:val="20"/>
                    </w:rPr>
                  </w:pPr>
                  <w:r w:rsidRPr="00A95D7E">
                    <w:rPr>
                      <w:b/>
                      <w:bCs/>
                      <w:i/>
                      <w:iCs/>
                      <w:color w:val="000000"/>
                      <w:sz w:val="20"/>
                      <w:szCs w:val="20"/>
                    </w:rPr>
                    <w:t>А</w:t>
                  </w:r>
                </w:p>
              </w:tc>
              <w:tc>
                <w:tcPr>
                  <w:tcW w:w="327" w:type="pct"/>
                  <w:tcBorders>
                    <w:top w:val="single" w:sz="4" w:space="0" w:color="auto"/>
                    <w:left w:val="nil"/>
                    <w:bottom w:val="single" w:sz="4" w:space="0" w:color="auto"/>
                    <w:right w:val="single" w:sz="4" w:space="0" w:color="auto"/>
                  </w:tcBorders>
                  <w:shd w:val="clear" w:color="000000" w:fill="D8D8D8"/>
                  <w:noWrap/>
                  <w:vAlign w:val="bottom"/>
                  <w:hideMark/>
                </w:tcPr>
                <w:p w:rsidR="00F936E1" w:rsidRPr="00A95D7E" w:rsidRDefault="00F936E1" w:rsidP="00002B53">
                  <w:pPr>
                    <w:jc w:val="center"/>
                    <w:rPr>
                      <w:b/>
                      <w:bCs/>
                      <w:i/>
                      <w:iCs/>
                      <w:color w:val="000000"/>
                      <w:sz w:val="20"/>
                      <w:szCs w:val="20"/>
                    </w:rPr>
                  </w:pPr>
                  <w:r w:rsidRPr="00A95D7E">
                    <w:rPr>
                      <w:b/>
                      <w:bCs/>
                      <w:i/>
                      <w:iCs/>
                      <w:color w:val="000000"/>
                      <w:sz w:val="20"/>
                      <w:szCs w:val="20"/>
                    </w:rPr>
                    <w:t>Б</w:t>
                  </w:r>
                </w:p>
              </w:tc>
              <w:tc>
                <w:tcPr>
                  <w:tcW w:w="427" w:type="pct"/>
                  <w:tcBorders>
                    <w:top w:val="single" w:sz="4" w:space="0" w:color="auto"/>
                    <w:left w:val="nil"/>
                    <w:bottom w:val="single" w:sz="4" w:space="0" w:color="auto"/>
                    <w:right w:val="single" w:sz="4" w:space="0" w:color="auto"/>
                  </w:tcBorders>
                  <w:shd w:val="clear" w:color="000000" w:fill="D8D8D8"/>
                  <w:vAlign w:val="bottom"/>
                  <w:hideMark/>
                </w:tcPr>
                <w:p w:rsidR="00F936E1" w:rsidRPr="00A95D7E" w:rsidRDefault="00F936E1" w:rsidP="00002B53">
                  <w:pPr>
                    <w:jc w:val="center"/>
                    <w:rPr>
                      <w:b/>
                      <w:bCs/>
                      <w:i/>
                      <w:iCs/>
                      <w:color w:val="000000"/>
                      <w:sz w:val="20"/>
                      <w:szCs w:val="20"/>
                    </w:rPr>
                  </w:pPr>
                  <w:r w:rsidRPr="00A95D7E">
                    <w:rPr>
                      <w:b/>
                      <w:bCs/>
                      <w:i/>
                      <w:iCs/>
                      <w:color w:val="000000"/>
                      <w:sz w:val="20"/>
                      <w:szCs w:val="20"/>
                    </w:rPr>
                    <w:t>В</w:t>
                  </w:r>
                </w:p>
              </w:tc>
              <w:tc>
                <w:tcPr>
                  <w:tcW w:w="1134" w:type="pct"/>
                  <w:tcBorders>
                    <w:top w:val="single" w:sz="4" w:space="0" w:color="auto"/>
                    <w:left w:val="nil"/>
                    <w:bottom w:val="single" w:sz="4" w:space="0" w:color="auto"/>
                    <w:right w:val="single" w:sz="4" w:space="0" w:color="auto"/>
                  </w:tcBorders>
                  <w:shd w:val="clear" w:color="000000" w:fill="D8D8D8"/>
                  <w:vAlign w:val="bottom"/>
                  <w:hideMark/>
                </w:tcPr>
                <w:p w:rsidR="00F936E1" w:rsidRPr="00A95D7E" w:rsidRDefault="00F936E1" w:rsidP="00002B53">
                  <w:pPr>
                    <w:jc w:val="center"/>
                    <w:rPr>
                      <w:b/>
                      <w:bCs/>
                      <w:i/>
                      <w:iCs/>
                      <w:color w:val="000000"/>
                      <w:sz w:val="20"/>
                      <w:szCs w:val="20"/>
                    </w:rPr>
                  </w:pPr>
                  <w:r w:rsidRPr="00A95D7E">
                    <w:rPr>
                      <w:b/>
                      <w:bCs/>
                      <w:i/>
                      <w:iCs/>
                      <w:color w:val="000000"/>
                      <w:sz w:val="20"/>
                      <w:szCs w:val="20"/>
                    </w:rPr>
                    <w:t>Г</w:t>
                  </w:r>
                </w:p>
              </w:tc>
              <w:tc>
                <w:tcPr>
                  <w:tcW w:w="982" w:type="pct"/>
                  <w:tcBorders>
                    <w:top w:val="single" w:sz="4" w:space="0" w:color="auto"/>
                    <w:left w:val="nil"/>
                    <w:bottom w:val="single" w:sz="4" w:space="0" w:color="auto"/>
                    <w:right w:val="single" w:sz="4" w:space="0" w:color="auto"/>
                  </w:tcBorders>
                  <w:shd w:val="clear" w:color="000000" w:fill="D8D8D8"/>
                  <w:vAlign w:val="bottom"/>
                  <w:hideMark/>
                </w:tcPr>
                <w:p w:rsidR="00F936E1" w:rsidRPr="00A95D7E" w:rsidRDefault="00F936E1" w:rsidP="00002B53">
                  <w:pPr>
                    <w:jc w:val="center"/>
                    <w:rPr>
                      <w:b/>
                      <w:bCs/>
                      <w:i/>
                      <w:iCs/>
                      <w:color w:val="000000"/>
                      <w:sz w:val="20"/>
                      <w:szCs w:val="20"/>
                    </w:rPr>
                  </w:pPr>
                  <w:r w:rsidRPr="00A95D7E">
                    <w:rPr>
                      <w:b/>
                      <w:bCs/>
                      <w:i/>
                      <w:iCs/>
                      <w:color w:val="000000"/>
                      <w:sz w:val="20"/>
                      <w:szCs w:val="20"/>
                    </w:rPr>
                    <w:t>Д</w:t>
                  </w:r>
                </w:p>
              </w:tc>
              <w:tc>
                <w:tcPr>
                  <w:tcW w:w="997" w:type="pct"/>
                  <w:tcBorders>
                    <w:top w:val="single" w:sz="4" w:space="0" w:color="auto"/>
                    <w:left w:val="nil"/>
                    <w:bottom w:val="single" w:sz="4" w:space="0" w:color="auto"/>
                    <w:right w:val="single" w:sz="4" w:space="0" w:color="auto"/>
                  </w:tcBorders>
                  <w:shd w:val="clear" w:color="000000" w:fill="D8D8D8"/>
                  <w:vAlign w:val="bottom"/>
                  <w:hideMark/>
                </w:tcPr>
                <w:p w:rsidR="00F936E1" w:rsidRPr="00A95D7E" w:rsidRDefault="00F936E1" w:rsidP="00002B53">
                  <w:pPr>
                    <w:jc w:val="center"/>
                    <w:rPr>
                      <w:b/>
                      <w:bCs/>
                      <w:i/>
                      <w:iCs/>
                      <w:color w:val="000000"/>
                      <w:sz w:val="20"/>
                      <w:szCs w:val="20"/>
                    </w:rPr>
                  </w:pPr>
                  <w:r w:rsidRPr="00A95D7E">
                    <w:rPr>
                      <w:b/>
                      <w:bCs/>
                      <w:i/>
                      <w:iCs/>
                      <w:color w:val="000000"/>
                      <w:sz w:val="20"/>
                      <w:szCs w:val="20"/>
                    </w:rPr>
                    <w:t>Ж</w:t>
                  </w:r>
                </w:p>
              </w:tc>
              <w:tc>
                <w:tcPr>
                  <w:tcW w:w="844" w:type="pct"/>
                  <w:tcBorders>
                    <w:top w:val="single" w:sz="4" w:space="0" w:color="auto"/>
                    <w:left w:val="nil"/>
                    <w:bottom w:val="single" w:sz="4" w:space="0" w:color="auto"/>
                    <w:right w:val="single" w:sz="4" w:space="0" w:color="auto"/>
                  </w:tcBorders>
                  <w:shd w:val="clear" w:color="000000" w:fill="D8D8D8"/>
                  <w:vAlign w:val="bottom"/>
                  <w:hideMark/>
                </w:tcPr>
                <w:p w:rsidR="00F936E1" w:rsidRPr="00A95D7E" w:rsidRDefault="00F936E1" w:rsidP="00002B53">
                  <w:pPr>
                    <w:jc w:val="center"/>
                    <w:rPr>
                      <w:b/>
                      <w:bCs/>
                      <w:i/>
                      <w:iCs/>
                      <w:color w:val="000000"/>
                      <w:sz w:val="20"/>
                      <w:szCs w:val="20"/>
                    </w:rPr>
                  </w:pPr>
                  <w:r w:rsidRPr="00A95D7E">
                    <w:rPr>
                      <w:b/>
                      <w:bCs/>
                      <w:i/>
                      <w:iCs/>
                      <w:color w:val="000000"/>
                      <w:sz w:val="20"/>
                      <w:szCs w:val="20"/>
                    </w:rPr>
                    <w:t>З</w:t>
                  </w:r>
                </w:p>
              </w:tc>
            </w:tr>
            <w:tr w:rsidR="00F936E1" w:rsidRPr="00A95D7E" w:rsidTr="00F936E1">
              <w:trPr>
                <w:trHeight w:val="315"/>
              </w:trPr>
              <w:tc>
                <w:tcPr>
                  <w:tcW w:w="2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427"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1134"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982"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997"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r>
            <w:tr w:rsidR="00F936E1" w:rsidRPr="00A95D7E" w:rsidTr="00F936E1">
              <w:trPr>
                <w:trHeight w:val="315"/>
              </w:trPr>
              <w:tc>
                <w:tcPr>
                  <w:tcW w:w="2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6E1" w:rsidRPr="00A95D7E" w:rsidRDefault="00F936E1" w:rsidP="00002B53">
                  <w:pPr>
                    <w:jc w:val="center"/>
                    <w:rPr>
                      <w:color w:val="000000"/>
                      <w:sz w:val="20"/>
                      <w:szCs w:val="20"/>
                    </w:rPr>
                  </w:pPr>
                  <w:r w:rsidRPr="00A95D7E">
                    <w:rPr>
                      <w:color w:val="000000"/>
                      <w:sz w:val="20"/>
                      <w:szCs w:val="20"/>
                    </w:rPr>
                    <w:lastRenderedPageBreak/>
                    <w:t> </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427"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1134"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982"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997"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r>
            <w:tr w:rsidR="00F936E1" w:rsidRPr="00A95D7E" w:rsidTr="00F936E1">
              <w:trPr>
                <w:trHeight w:val="315"/>
              </w:trPr>
              <w:tc>
                <w:tcPr>
                  <w:tcW w:w="2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427"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1134"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982"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997"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r>
            <w:tr w:rsidR="00F936E1" w:rsidRPr="00A95D7E" w:rsidTr="00F936E1">
              <w:trPr>
                <w:trHeight w:val="315"/>
              </w:trPr>
              <w:tc>
                <w:tcPr>
                  <w:tcW w:w="2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427"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1134"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982"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997"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r>
            <w:tr w:rsidR="00F936E1" w:rsidRPr="00A95D7E" w:rsidTr="00F936E1">
              <w:trPr>
                <w:trHeight w:val="315"/>
              </w:trPr>
              <w:tc>
                <w:tcPr>
                  <w:tcW w:w="2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427"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1134"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982"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997"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r>
          </w:tbl>
          <w:p w:rsidR="00DC757B" w:rsidRPr="00931E0F" w:rsidRDefault="00DC757B" w:rsidP="00DC757B">
            <w:pPr>
              <w:pStyle w:val="of-text"/>
              <w:jc w:val="both"/>
              <w:rPr>
                <w:b/>
              </w:rPr>
            </w:pPr>
            <w:r w:rsidRPr="00931E0F">
              <w:rPr>
                <w:b/>
              </w:rPr>
              <w:t>Табл.</w:t>
            </w:r>
            <w:r w:rsidR="00F00FC3">
              <w:rPr>
                <w:b/>
              </w:rPr>
              <w:t xml:space="preserve"> </w:t>
            </w:r>
            <w:r w:rsidRPr="00931E0F">
              <w:rPr>
                <w:b/>
              </w:rPr>
              <w:t>9</w:t>
            </w:r>
            <w:r w:rsidR="00F00FC3">
              <w:rPr>
                <w:b/>
              </w:rPr>
              <w:t xml:space="preserve"> </w:t>
            </w:r>
            <w:r w:rsidRPr="00931E0F">
              <w:rPr>
                <w:b/>
                <w:color w:val="000000"/>
              </w:rPr>
              <w:t xml:space="preserve">Описание на планираните дейности </w:t>
            </w:r>
            <w:r w:rsidRPr="00931E0F">
              <w:rPr>
                <w:b/>
                <w:color w:val="000000"/>
                <w:u w:val="single"/>
              </w:rPr>
              <w:t>след промяната</w:t>
            </w:r>
            <w:r w:rsidRPr="00931E0F">
              <w:rPr>
                <w:b/>
                <w:color w:val="000000"/>
              </w:rPr>
              <w:t>, които ще бъдат извършени в рамките на периода за проверка изпълнението на бизнес план:</w:t>
            </w:r>
          </w:p>
          <w:tbl>
            <w:tblPr>
              <w:tblW w:w="4401" w:type="pct"/>
              <w:tblCellMar>
                <w:left w:w="70" w:type="dxa"/>
                <w:right w:w="70" w:type="dxa"/>
              </w:tblCellMar>
              <w:tblLook w:val="04A0"/>
            </w:tblPr>
            <w:tblGrid>
              <w:gridCol w:w="495"/>
              <w:gridCol w:w="561"/>
              <w:gridCol w:w="735"/>
              <w:gridCol w:w="1952"/>
              <w:gridCol w:w="1682"/>
              <w:gridCol w:w="1711"/>
              <w:gridCol w:w="1447"/>
            </w:tblGrid>
            <w:tr w:rsidR="00F936E1" w:rsidRPr="00A95D7E" w:rsidTr="00F936E1">
              <w:trPr>
                <w:trHeight w:val="315"/>
              </w:trPr>
              <w:tc>
                <w:tcPr>
                  <w:tcW w:w="3160" w:type="pct"/>
                  <w:gridSpan w:val="5"/>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F936E1" w:rsidRPr="00A95D7E" w:rsidRDefault="00F936E1" w:rsidP="00002B53">
                  <w:pPr>
                    <w:jc w:val="center"/>
                    <w:rPr>
                      <w:b/>
                      <w:bCs/>
                      <w:i/>
                      <w:iCs/>
                      <w:color w:val="000000"/>
                      <w:sz w:val="20"/>
                      <w:szCs w:val="20"/>
                    </w:rPr>
                  </w:pPr>
                  <w:r>
                    <w:rPr>
                      <w:b/>
                      <w:bCs/>
                      <w:i/>
                      <w:iCs/>
                      <w:color w:val="000000"/>
                      <w:sz w:val="20"/>
                      <w:szCs w:val="20"/>
                    </w:rPr>
                    <w:t xml:space="preserve">Дейност </w:t>
                  </w:r>
                  <w:r>
                    <w:rPr>
                      <w:b/>
                      <w:bCs/>
                      <w:i/>
                      <w:iCs/>
                      <w:color w:val="000000"/>
                      <w:sz w:val="20"/>
                      <w:szCs w:val="20"/>
                      <w:u w:val="single"/>
                    </w:rPr>
                    <w:t>след</w:t>
                  </w:r>
                  <w:r w:rsidRPr="00A95D7E">
                    <w:rPr>
                      <w:b/>
                      <w:bCs/>
                      <w:i/>
                      <w:iCs/>
                      <w:color w:val="000000"/>
                      <w:sz w:val="20"/>
                      <w:szCs w:val="20"/>
                      <w:u w:val="single"/>
                    </w:rPr>
                    <w:t xml:space="preserve"> промяна</w:t>
                  </w:r>
                </w:p>
              </w:tc>
              <w:tc>
                <w:tcPr>
                  <w:tcW w:w="997"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F936E1" w:rsidRPr="00A95D7E" w:rsidRDefault="00F936E1" w:rsidP="00F936E1">
                  <w:pPr>
                    <w:jc w:val="center"/>
                    <w:rPr>
                      <w:b/>
                      <w:bCs/>
                      <w:i/>
                      <w:iCs/>
                      <w:color w:val="000000"/>
                      <w:sz w:val="20"/>
                      <w:szCs w:val="20"/>
                    </w:rPr>
                  </w:pPr>
                  <w:r w:rsidRPr="00A95D7E">
                    <w:rPr>
                      <w:b/>
                      <w:bCs/>
                      <w:i/>
                      <w:iCs/>
                      <w:color w:val="000000"/>
                      <w:sz w:val="20"/>
                      <w:szCs w:val="20"/>
                    </w:rPr>
                    <w:t xml:space="preserve">Стандарт/ законодателство на ЕС и национално законодателство (попълва се при отбелязана цел </w:t>
                  </w:r>
                  <w:r>
                    <w:rPr>
                      <w:b/>
                      <w:bCs/>
                      <w:i/>
                      <w:iCs/>
                      <w:color w:val="000000"/>
                      <w:sz w:val="20"/>
                      <w:szCs w:val="20"/>
                      <w:lang w:val="en-US"/>
                    </w:rPr>
                    <w:t xml:space="preserve">4 </w:t>
                  </w:r>
                  <w:r w:rsidRPr="00A95D7E">
                    <w:rPr>
                      <w:b/>
                      <w:bCs/>
                      <w:i/>
                      <w:iCs/>
                      <w:color w:val="000000"/>
                      <w:sz w:val="20"/>
                      <w:szCs w:val="20"/>
                    </w:rPr>
                    <w:t>от колона А на табл. 7)</w:t>
                  </w:r>
                </w:p>
              </w:tc>
              <w:tc>
                <w:tcPr>
                  <w:tcW w:w="844"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F936E1" w:rsidRPr="001111B9" w:rsidRDefault="00F936E1" w:rsidP="00002B53">
                  <w:pPr>
                    <w:jc w:val="center"/>
                    <w:rPr>
                      <w:b/>
                      <w:bCs/>
                      <w:i/>
                      <w:iCs/>
                      <w:color w:val="000000"/>
                      <w:sz w:val="16"/>
                      <w:szCs w:val="16"/>
                    </w:rPr>
                  </w:pPr>
                  <w:r>
                    <w:rPr>
                      <w:b/>
                      <w:bCs/>
                      <w:i/>
                      <w:iCs/>
                      <w:color w:val="000000"/>
                      <w:sz w:val="16"/>
                      <w:szCs w:val="16"/>
                    </w:rPr>
                    <w:t>Индикативна година на дейността</w:t>
                  </w:r>
                  <w:r w:rsidRPr="001111B9">
                    <w:rPr>
                      <w:b/>
                      <w:bCs/>
                      <w:i/>
                      <w:iCs/>
                      <w:color w:val="000000"/>
                      <w:sz w:val="16"/>
                      <w:szCs w:val="16"/>
                    </w:rPr>
                    <w:t>, но не по-късно от избраната крайна дата на периода за проверка изпълнението на бизнес плана</w:t>
                  </w:r>
                </w:p>
              </w:tc>
            </w:tr>
            <w:tr w:rsidR="00F936E1" w:rsidRPr="00A95D7E" w:rsidTr="00F936E1">
              <w:trPr>
                <w:trHeight w:val="2107"/>
              </w:trPr>
              <w:tc>
                <w:tcPr>
                  <w:tcW w:w="288" w:type="pc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F936E1" w:rsidRPr="00A95D7E" w:rsidRDefault="00F936E1" w:rsidP="00002B53">
                  <w:pPr>
                    <w:jc w:val="center"/>
                    <w:rPr>
                      <w:b/>
                      <w:bCs/>
                      <w:i/>
                      <w:iCs/>
                      <w:color w:val="000000"/>
                      <w:sz w:val="20"/>
                      <w:szCs w:val="20"/>
                    </w:rPr>
                  </w:pPr>
                  <w:r w:rsidRPr="00A95D7E">
                    <w:rPr>
                      <w:b/>
                      <w:bCs/>
                      <w:i/>
                      <w:iCs/>
                      <w:color w:val="000000"/>
                      <w:sz w:val="20"/>
                      <w:szCs w:val="20"/>
                    </w:rPr>
                    <w:t>Вид</w:t>
                  </w:r>
                </w:p>
              </w:tc>
              <w:tc>
                <w:tcPr>
                  <w:tcW w:w="327" w:type="pct"/>
                  <w:tcBorders>
                    <w:top w:val="single" w:sz="4" w:space="0" w:color="auto"/>
                    <w:left w:val="nil"/>
                    <w:bottom w:val="single" w:sz="4" w:space="0" w:color="auto"/>
                    <w:right w:val="single" w:sz="4" w:space="0" w:color="auto"/>
                  </w:tcBorders>
                  <w:shd w:val="clear" w:color="000000" w:fill="D8D8D8"/>
                  <w:noWrap/>
                  <w:vAlign w:val="center"/>
                  <w:hideMark/>
                </w:tcPr>
                <w:p w:rsidR="00F936E1" w:rsidRPr="00A95D7E" w:rsidRDefault="00F936E1" w:rsidP="00002B53">
                  <w:pPr>
                    <w:jc w:val="center"/>
                    <w:rPr>
                      <w:b/>
                      <w:bCs/>
                      <w:i/>
                      <w:iCs/>
                      <w:color w:val="000000"/>
                      <w:sz w:val="20"/>
                      <w:szCs w:val="20"/>
                    </w:rPr>
                  </w:pPr>
                  <w:r w:rsidRPr="00A95D7E">
                    <w:rPr>
                      <w:b/>
                      <w:bCs/>
                      <w:i/>
                      <w:iCs/>
                      <w:color w:val="000000"/>
                      <w:sz w:val="20"/>
                      <w:szCs w:val="20"/>
                    </w:rPr>
                    <w:t>К-во</w:t>
                  </w:r>
                </w:p>
              </w:tc>
              <w:tc>
                <w:tcPr>
                  <w:tcW w:w="428" w:type="pct"/>
                  <w:tcBorders>
                    <w:top w:val="single" w:sz="4" w:space="0" w:color="auto"/>
                    <w:left w:val="nil"/>
                    <w:bottom w:val="single" w:sz="4" w:space="0" w:color="auto"/>
                    <w:right w:val="single" w:sz="4" w:space="0" w:color="auto"/>
                  </w:tcBorders>
                  <w:shd w:val="clear" w:color="000000" w:fill="D8D8D8"/>
                  <w:vAlign w:val="center"/>
                  <w:hideMark/>
                </w:tcPr>
                <w:p w:rsidR="00F936E1" w:rsidRPr="00A95D7E" w:rsidRDefault="00F936E1" w:rsidP="00002B53">
                  <w:pPr>
                    <w:jc w:val="center"/>
                    <w:rPr>
                      <w:b/>
                      <w:bCs/>
                      <w:i/>
                      <w:iCs/>
                      <w:color w:val="000000"/>
                      <w:sz w:val="20"/>
                      <w:szCs w:val="20"/>
                    </w:rPr>
                  </w:pPr>
                  <w:r w:rsidRPr="00A95D7E">
                    <w:rPr>
                      <w:b/>
                      <w:bCs/>
                      <w:i/>
                      <w:iCs/>
                      <w:color w:val="000000"/>
                      <w:sz w:val="20"/>
                      <w:szCs w:val="20"/>
                    </w:rPr>
                    <w:t>Мяр ка</w:t>
                  </w:r>
                </w:p>
              </w:tc>
              <w:tc>
                <w:tcPr>
                  <w:tcW w:w="1137" w:type="pct"/>
                  <w:tcBorders>
                    <w:top w:val="single" w:sz="4" w:space="0" w:color="auto"/>
                    <w:left w:val="nil"/>
                    <w:bottom w:val="single" w:sz="4" w:space="0" w:color="auto"/>
                    <w:right w:val="single" w:sz="4" w:space="0" w:color="auto"/>
                  </w:tcBorders>
                  <w:shd w:val="clear" w:color="000000" w:fill="D8D8D8"/>
                  <w:vAlign w:val="center"/>
                  <w:hideMark/>
                </w:tcPr>
                <w:p w:rsidR="00F936E1" w:rsidRPr="00A95D7E" w:rsidRDefault="00F936E1" w:rsidP="002A12BD">
                  <w:pPr>
                    <w:jc w:val="center"/>
                    <w:rPr>
                      <w:b/>
                      <w:bCs/>
                      <w:i/>
                      <w:iCs/>
                      <w:color w:val="000000"/>
                      <w:sz w:val="20"/>
                      <w:szCs w:val="20"/>
                    </w:rPr>
                  </w:pPr>
                  <w:r w:rsidRPr="002A12BD">
                    <w:rPr>
                      <w:b/>
                      <w:bCs/>
                      <w:i/>
                      <w:iCs/>
                      <w:color w:val="000000"/>
                      <w:sz w:val="20"/>
                      <w:szCs w:val="20"/>
                    </w:rPr>
                    <w:t>Цел, към постигането на която е насочена дейността (посочва се номерът от колона А на табл. 7)</w:t>
                  </w:r>
                </w:p>
              </w:tc>
              <w:tc>
                <w:tcPr>
                  <w:tcW w:w="980" w:type="pct"/>
                  <w:tcBorders>
                    <w:top w:val="single" w:sz="4" w:space="0" w:color="auto"/>
                    <w:left w:val="nil"/>
                    <w:bottom w:val="single" w:sz="4" w:space="0" w:color="auto"/>
                    <w:right w:val="single" w:sz="4" w:space="0" w:color="auto"/>
                  </w:tcBorders>
                  <w:shd w:val="clear" w:color="000000" w:fill="D8D8D8"/>
                  <w:vAlign w:val="center"/>
                  <w:hideMark/>
                </w:tcPr>
                <w:p w:rsidR="00F936E1" w:rsidRPr="002A12BD" w:rsidRDefault="00F936E1" w:rsidP="002A12BD">
                  <w:pPr>
                    <w:spacing w:before="100" w:beforeAutospacing="1" w:after="100" w:afterAutospacing="1"/>
                    <w:jc w:val="center"/>
                    <w:rPr>
                      <w:b/>
                      <w:bCs/>
                      <w:i/>
                      <w:iCs/>
                      <w:color w:val="000000"/>
                      <w:sz w:val="20"/>
                      <w:szCs w:val="20"/>
                    </w:rPr>
                  </w:pPr>
                  <w:r w:rsidRPr="002A12BD">
                    <w:rPr>
                      <w:b/>
                      <w:bCs/>
                      <w:i/>
                      <w:iCs/>
                      <w:color w:val="000000"/>
                      <w:sz w:val="20"/>
                      <w:szCs w:val="20"/>
                    </w:rPr>
                    <w:t>Начин на извършване (закупуване, наем, развъдна дейност и др.)</w:t>
                  </w:r>
                </w:p>
                <w:p w:rsidR="00F936E1" w:rsidRPr="00A95D7E" w:rsidRDefault="00F936E1" w:rsidP="00002B53">
                  <w:pPr>
                    <w:jc w:val="center"/>
                    <w:rPr>
                      <w:b/>
                      <w:bCs/>
                      <w:i/>
                      <w:iCs/>
                      <w:color w:val="000000"/>
                      <w:sz w:val="20"/>
                      <w:szCs w:val="20"/>
                    </w:rPr>
                  </w:pPr>
                </w:p>
              </w:tc>
              <w:tc>
                <w:tcPr>
                  <w:tcW w:w="997" w:type="pct"/>
                  <w:vMerge/>
                  <w:tcBorders>
                    <w:top w:val="single" w:sz="4" w:space="0" w:color="auto"/>
                    <w:left w:val="single" w:sz="4" w:space="0" w:color="auto"/>
                    <w:bottom w:val="single" w:sz="4" w:space="0" w:color="auto"/>
                    <w:right w:val="single" w:sz="4" w:space="0" w:color="auto"/>
                  </w:tcBorders>
                  <w:vAlign w:val="center"/>
                  <w:hideMark/>
                </w:tcPr>
                <w:p w:rsidR="00F936E1" w:rsidRPr="00A95D7E" w:rsidRDefault="00F936E1" w:rsidP="00002B53">
                  <w:pPr>
                    <w:rPr>
                      <w:b/>
                      <w:bCs/>
                      <w:i/>
                      <w:iCs/>
                      <w:color w:val="000000"/>
                      <w:sz w:val="20"/>
                      <w:szCs w:val="20"/>
                    </w:rPr>
                  </w:pPr>
                </w:p>
              </w:tc>
              <w:tc>
                <w:tcPr>
                  <w:tcW w:w="844" w:type="pct"/>
                  <w:vMerge/>
                  <w:tcBorders>
                    <w:top w:val="single" w:sz="4" w:space="0" w:color="auto"/>
                    <w:left w:val="single" w:sz="4" w:space="0" w:color="auto"/>
                    <w:bottom w:val="single" w:sz="4" w:space="0" w:color="auto"/>
                    <w:right w:val="single" w:sz="4" w:space="0" w:color="auto"/>
                  </w:tcBorders>
                  <w:vAlign w:val="center"/>
                  <w:hideMark/>
                </w:tcPr>
                <w:p w:rsidR="00F936E1" w:rsidRPr="00A95D7E" w:rsidRDefault="00F936E1" w:rsidP="00002B53">
                  <w:pPr>
                    <w:rPr>
                      <w:b/>
                      <w:bCs/>
                      <w:i/>
                      <w:iCs/>
                      <w:color w:val="000000"/>
                      <w:sz w:val="20"/>
                      <w:szCs w:val="20"/>
                    </w:rPr>
                  </w:pPr>
                </w:p>
              </w:tc>
            </w:tr>
            <w:tr w:rsidR="00F936E1" w:rsidRPr="00A95D7E" w:rsidTr="00F936E1">
              <w:trPr>
                <w:trHeight w:val="315"/>
              </w:trPr>
              <w:tc>
                <w:tcPr>
                  <w:tcW w:w="288" w:type="pct"/>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F936E1" w:rsidRPr="00A95D7E" w:rsidRDefault="00F936E1" w:rsidP="00002B53">
                  <w:pPr>
                    <w:jc w:val="center"/>
                    <w:rPr>
                      <w:b/>
                      <w:bCs/>
                      <w:i/>
                      <w:iCs/>
                      <w:color w:val="000000"/>
                      <w:sz w:val="20"/>
                      <w:szCs w:val="20"/>
                    </w:rPr>
                  </w:pPr>
                  <w:r w:rsidRPr="00A95D7E">
                    <w:rPr>
                      <w:b/>
                      <w:bCs/>
                      <w:i/>
                      <w:iCs/>
                      <w:color w:val="000000"/>
                      <w:sz w:val="20"/>
                      <w:szCs w:val="20"/>
                    </w:rPr>
                    <w:t>А</w:t>
                  </w:r>
                </w:p>
              </w:tc>
              <w:tc>
                <w:tcPr>
                  <w:tcW w:w="327" w:type="pct"/>
                  <w:tcBorders>
                    <w:top w:val="single" w:sz="4" w:space="0" w:color="auto"/>
                    <w:left w:val="nil"/>
                    <w:bottom w:val="single" w:sz="4" w:space="0" w:color="auto"/>
                    <w:right w:val="single" w:sz="4" w:space="0" w:color="auto"/>
                  </w:tcBorders>
                  <w:shd w:val="clear" w:color="000000" w:fill="D8D8D8"/>
                  <w:noWrap/>
                  <w:vAlign w:val="bottom"/>
                  <w:hideMark/>
                </w:tcPr>
                <w:p w:rsidR="00F936E1" w:rsidRPr="00A95D7E" w:rsidRDefault="00F936E1" w:rsidP="00002B53">
                  <w:pPr>
                    <w:jc w:val="center"/>
                    <w:rPr>
                      <w:b/>
                      <w:bCs/>
                      <w:i/>
                      <w:iCs/>
                      <w:color w:val="000000"/>
                      <w:sz w:val="20"/>
                      <w:szCs w:val="20"/>
                    </w:rPr>
                  </w:pPr>
                  <w:r w:rsidRPr="00A95D7E">
                    <w:rPr>
                      <w:b/>
                      <w:bCs/>
                      <w:i/>
                      <w:iCs/>
                      <w:color w:val="000000"/>
                      <w:sz w:val="20"/>
                      <w:szCs w:val="20"/>
                    </w:rPr>
                    <w:t>Б</w:t>
                  </w:r>
                </w:p>
              </w:tc>
              <w:tc>
                <w:tcPr>
                  <w:tcW w:w="428" w:type="pct"/>
                  <w:tcBorders>
                    <w:top w:val="single" w:sz="4" w:space="0" w:color="auto"/>
                    <w:left w:val="nil"/>
                    <w:bottom w:val="single" w:sz="4" w:space="0" w:color="auto"/>
                    <w:right w:val="single" w:sz="4" w:space="0" w:color="auto"/>
                  </w:tcBorders>
                  <w:shd w:val="clear" w:color="000000" w:fill="D8D8D8"/>
                  <w:vAlign w:val="bottom"/>
                  <w:hideMark/>
                </w:tcPr>
                <w:p w:rsidR="00F936E1" w:rsidRPr="00A95D7E" w:rsidRDefault="00F936E1" w:rsidP="00002B53">
                  <w:pPr>
                    <w:jc w:val="center"/>
                    <w:rPr>
                      <w:b/>
                      <w:bCs/>
                      <w:i/>
                      <w:iCs/>
                      <w:color w:val="000000"/>
                      <w:sz w:val="20"/>
                      <w:szCs w:val="20"/>
                    </w:rPr>
                  </w:pPr>
                  <w:r w:rsidRPr="00A95D7E">
                    <w:rPr>
                      <w:b/>
                      <w:bCs/>
                      <w:i/>
                      <w:iCs/>
                      <w:color w:val="000000"/>
                      <w:sz w:val="20"/>
                      <w:szCs w:val="20"/>
                    </w:rPr>
                    <w:t>В</w:t>
                  </w:r>
                </w:p>
              </w:tc>
              <w:tc>
                <w:tcPr>
                  <w:tcW w:w="1137" w:type="pct"/>
                  <w:tcBorders>
                    <w:top w:val="single" w:sz="4" w:space="0" w:color="auto"/>
                    <w:left w:val="nil"/>
                    <w:bottom w:val="single" w:sz="4" w:space="0" w:color="auto"/>
                    <w:right w:val="single" w:sz="4" w:space="0" w:color="auto"/>
                  </w:tcBorders>
                  <w:shd w:val="clear" w:color="000000" w:fill="D8D8D8"/>
                  <w:vAlign w:val="bottom"/>
                  <w:hideMark/>
                </w:tcPr>
                <w:p w:rsidR="00F936E1" w:rsidRPr="00A95D7E" w:rsidRDefault="00F936E1" w:rsidP="00002B53">
                  <w:pPr>
                    <w:jc w:val="center"/>
                    <w:rPr>
                      <w:b/>
                      <w:bCs/>
                      <w:i/>
                      <w:iCs/>
                      <w:color w:val="000000"/>
                      <w:sz w:val="20"/>
                      <w:szCs w:val="20"/>
                    </w:rPr>
                  </w:pPr>
                  <w:r w:rsidRPr="00A95D7E">
                    <w:rPr>
                      <w:b/>
                      <w:bCs/>
                      <w:i/>
                      <w:iCs/>
                      <w:color w:val="000000"/>
                      <w:sz w:val="20"/>
                      <w:szCs w:val="20"/>
                    </w:rPr>
                    <w:t>Г</w:t>
                  </w:r>
                </w:p>
              </w:tc>
              <w:tc>
                <w:tcPr>
                  <w:tcW w:w="980" w:type="pct"/>
                  <w:tcBorders>
                    <w:top w:val="single" w:sz="4" w:space="0" w:color="auto"/>
                    <w:left w:val="nil"/>
                    <w:bottom w:val="single" w:sz="4" w:space="0" w:color="auto"/>
                    <w:right w:val="single" w:sz="4" w:space="0" w:color="auto"/>
                  </w:tcBorders>
                  <w:shd w:val="clear" w:color="000000" w:fill="D8D8D8"/>
                  <w:vAlign w:val="bottom"/>
                  <w:hideMark/>
                </w:tcPr>
                <w:p w:rsidR="00F936E1" w:rsidRPr="00A95D7E" w:rsidRDefault="00F936E1" w:rsidP="00002B53">
                  <w:pPr>
                    <w:jc w:val="center"/>
                    <w:rPr>
                      <w:b/>
                      <w:bCs/>
                      <w:i/>
                      <w:iCs/>
                      <w:color w:val="000000"/>
                      <w:sz w:val="20"/>
                      <w:szCs w:val="20"/>
                    </w:rPr>
                  </w:pPr>
                  <w:r w:rsidRPr="00A95D7E">
                    <w:rPr>
                      <w:b/>
                      <w:bCs/>
                      <w:i/>
                      <w:iCs/>
                      <w:color w:val="000000"/>
                      <w:sz w:val="20"/>
                      <w:szCs w:val="20"/>
                    </w:rPr>
                    <w:t>Д</w:t>
                  </w:r>
                </w:p>
              </w:tc>
              <w:tc>
                <w:tcPr>
                  <w:tcW w:w="997" w:type="pct"/>
                  <w:tcBorders>
                    <w:top w:val="single" w:sz="4" w:space="0" w:color="auto"/>
                    <w:left w:val="nil"/>
                    <w:bottom w:val="single" w:sz="4" w:space="0" w:color="auto"/>
                    <w:right w:val="single" w:sz="4" w:space="0" w:color="auto"/>
                  </w:tcBorders>
                  <w:shd w:val="clear" w:color="000000" w:fill="D8D8D8"/>
                  <w:vAlign w:val="bottom"/>
                  <w:hideMark/>
                </w:tcPr>
                <w:p w:rsidR="00F936E1" w:rsidRPr="00A95D7E" w:rsidRDefault="00F936E1" w:rsidP="00002B53">
                  <w:pPr>
                    <w:jc w:val="center"/>
                    <w:rPr>
                      <w:b/>
                      <w:bCs/>
                      <w:i/>
                      <w:iCs/>
                      <w:color w:val="000000"/>
                      <w:sz w:val="20"/>
                      <w:szCs w:val="20"/>
                    </w:rPr>
                  </w:pPr>
                  <w:r w:rsidRPr="00A95D7E">
                    <w:rPr>
                      <w:b/>
                      <w:bCs/>
                      <w:i/>
                      <w:iCs/>
                      <w:color w:val="000000"/>
                      <w:sz w:val="20"/>
                      <w:szCs w:val="20"/>
                    </w:rPr>
                    <w:t>Ж</w:t>
                  </w:r>
                </w:p>
              </w:tc>
              <w:tc>
                <w:tcPr>
                  <w:tcW w:w="844" w:type="pct"/>
                  <w:tcBorders>
                    <w:top w:val="single" w:sz="4" w:space="0" w:color="auto"/>
                    <w:left w:val="nil"/>
                    <w:bottom w:val="single" w:sz="4" w:space="0" w:color="auto"/>
                    <w:right w:val="single" w:sz="4" w:space="0" w:color="auto"/>
                  </w:tcBorders>
                  <w:shd w:val="clear" w:color="000000" w:fill="D8D8D8"/>
                  <w:vAlign w:val="bottom"/>
                  <w:hideMark/>
                </w:tcPr>
                <w:p w:rsidR="00F936E1" w:rsidRPr="00A95D7E" w:rsidRDefault="00F936E1" w:rsidP="00002B53">
                  <w:pPr>
                    <w:jc w:val="center"/>
                    <w:rPr>
                      <w:b/>
                      <w:bCs/>
                      <w:i/>
                      <w:iCs/>
                      <w:color w:val="000000"/>
                      <w:sz w:val="20"/>
                      <w:szCs w:val="20"/>
                    </w:rPr>
                  </w:pPr>
                  <w:r w:rsidRPr="00A95D7E">
                    <w:rPr>
                      <w:b/>
                      <w:bCs/>
                      <w:i/>
                      <w:iCs/>
                      <w:color w:val="000000"/>
                      <w:sz w:val="20"/>
                      <w:szCs w:val="20"/>
                    </w:rPr>
                    <w:t>З</w:t>
                  </w:r>
                </w:p>
              </w:tc>
            </w:tr>
            <w:tr w:rsidR="00F936E1" w:rsidRPr="00A95D7E" w:rsidTr="00F936E1">
              <w:trPr>
                <w:trHeight w:val="315"/>
              </w:trPr>
              <w:tc>
                <w:tcPr>
                  <w:tcW w:w="28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428"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1137"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980"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997"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r>
            <w:tr w:rsidR="00F936E1" w:rsidRPr="00A95D7E" w:rsidTr="00F936E1">
              <w:trPr>
                <w:trHeight w:val="315"/>
              </w:trPr>
              <w:tc>
                <w:tcPr>
                  <w:tcW w:w="28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428"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1137"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980"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997"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r>
            <w:tr w:rsidR="00F936E1" w:rsidRPr="00A95D7E" w:rsidTr="00F936E1">
              <w:trPr>
                <w:trHeight w:val="315"/>
              </w:trPr>
              <w:tc>
                <w:tcPr>
                  <w:tcW w:w="28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428"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1137"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980"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997"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r>
            <w:tr w:rsidR="00F936E1" w:rsidRPr="00A95D7E" w:rsidTr="00F936E1">
              <w:trPr>
                <w:trHeight w:val="315"/>
              </w:trPr>
              <w:tc>
                <w:tcPr>
                  <w:tcW w:w="28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428"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1137"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980"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997"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r>
            <w:tr w:rsidR="00F936E1" w:rsidRPr="00A95D7E" w:rsidTr="00F936E1">
              <w:trPr>
                <w:trHeight w:val="315"/>
              </w:trPr>
              <w:tc>
                <w:tcPr>
                  <w:tcW w:w="28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428"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1137"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980"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997"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bottom"/>
                  <w:hideMark/>
                </w:tcPr>
                <w:p w:rsidR="00F936E1" w:rsidRPr="00A95D7E" w:rsidRDefault="00F936E1" w:rsidP="00002B53">
                  <w:pPr>
                    <w:jc w:val="center"/>
                    <w:rPr>
                      <w:color w:val="000000"/>
                      <w:sz w:val="20"/>
                      <w:szCs w:val="20"/>
                    </w:rPr>
                  </w:pPr>
                  <w:r w:rsidRPr="00A95D7E">
                    <w:rPr>
                      <w:color w:val="000000"/>
                      <w:sz w:val="20"/>
                      <w:szCs w:val="20"/>
                    </w:rPr>
                    <w:t> </w:t>
                  </w:r>
                </w:p>
              </w:tc>
            </w:tr>
          </w:tbl>
          <w:p w:rsidR="00CC3B23" w:rsidRDefault="00CC3B23" w:rsidP="009A5720">
            <w:pPr>
              <w:pStyle w:val="of-text"/>
              <w:rPr>
                <w:b/>
                <w:sz w:val="22"/>
                <w:szCs w:val="22"/>
              </w:rPr>
            </w:pPr>
          </w:p>
          <w:p w:rsidR="003508A9" w:rsidRDefault="002A73B2" w:rsidP="009A5720">
            <w:pPr>
              <w:pStyle w:val="of-text"/>
            </w:pPr>
            <w:r>
              <w:rPr>
                <w:b/>
                <w:sz w:val="22"/>
                <w:szCs w:val="22"/>
                <w:lang w:val="en-US"/>
              </w:rPr>
              <w:t>V</w:t>
            </w:r>
            <w:r w:rsidR="003508A9" w:rsidRPr="0049324E">
              <w:rPr>
                <w:b/>
                <w:sz w:val="22"/>
                <w:szCs w:val="22"/>
              </w:rPr>
              <w:t>І</w:t>
            </w:r>
            <w:r w:rsidR="003508A9" w:rsidRPr="00CC3B23">
              <w:rPr>
                <w:b/>
                <w:sz w:val="22"/>
                <w:szCs w:val="22"/>
              </w:rPr>
              <w:t xml:space="preserve">. </w:t>
            </w:r>
            <w:r w:rsidR="009A5720" w:rsidRPr="00CC3B23">
              <w:rPr>
                <w:b/>
              </w:rPr>
              <w:t>Промяна на избраната крайна дата на периода за проверка на изпълнението на бизнес плана</w:t>
            </w:r>
            <w:r w:rsidR="003508A9" w:rsidRPr="00CC3B23">
              <w:rPr>
                <w:b/>
                <w:sz w:val="22"/>
                <w:szCs w:val="22"/>
              </w:rPr>
              <w:t>:</w:t>
            </w:r>
          </w:p>
        </w:tc>
      </w:tr>
      <w:tr w:rsidR="003508A9" w:rsidTr="002A73B2">
        <w:tblPrEx>
          <w:tblCellMar>
            <w:left w:w="0" w:type="dxa"/>
            <w:right w:w="0" w:type="dxa"/>
          </w:tblCellMar>
        </w:tblPrEx>
        <w:trPr>
          <w:gridBefore w:val="1"/>
          <w:wBefore w:w="111" w:type="pct"/>
        </w:trPr>
        <w:tc>
          <w:tcPr>
            <w:tcW w:w="4889" w:type="pct"/>
            <w:tcMar>
              <w:top w:w="0" w:type="dxa"/>
              <w:left w:w="108" w:type="dxa"/>
              <w:bottom w:w="0" w:type="dxa"/>
              <w:right w:w="108" w:type="dxa"/>
            </w:tcMar>
            <w:hideMark/>
          </w:tcPr>
          <w:p w:rsidR="003508A9" w:rsidRDefault="00B27980" w:rsidP="00F00FC3">
            <w:pPr>
              <w:spacing w:before="100" w:beforeAutospacing="1" w:after="100" w:afterAutospacing="1"/>
            </w:pPr>
            <w:r>
              <w:lastRenderedPageBreak/>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25pt;height:18pt" o:ole="">
                  <v:imagedata r:id="rId12" o:title=""/>
                </v:shape>
                <w:control r:id="rId13" w:name="DefaultOcxName" w:shapeid="_x0000_i1030"/>
              </w:object>
            </w:r>
            <w:r w:rsidR="003508A9">
              <w:rPr>
                <w:sz w:val="22"/>
                <w:szCs w:val="22"/>
              </w:rPr>
              <w:t>без промяна (не се попълва</w:t>
            </w:r>
            <w:r w:rsidR="00585309">
              <w:rPr>
                <w:sz w:val="22"/>
                <w:szCs w:val="22"/>
              </w:rPr>
              <w:t>т</w:t>
            </w:r>
            <w:r w:rsidR="003508A9">
              <w:rPr>
                <w:sz w:val="22"/>
                <w:szCs w:val="22"/>
              </w:rPr>
              <w:t xml:space="preserve"> таблиц</w:t>
            </w:r>
            <w:r w:rsidR="00F00FC3">
              <w:rPr>
                <w:sz w:val="22"/>
                <w:szCs w:val="22"/>
              </w:rPr>
              <w:t>ите</w:t>
            </w:r>
            <w:r w:rsidR="003508A9">
              <w:rPr>
                <w:sz w:val="22"/>
                <w:szCs w:val="22"/>
              </w:rPr>
              <w:t xml:space="preserve"> по-долу, ако се отбележи тази възможност);</w:t>
            </w:r>
          </w:p>
        </w:tc>
      </w:tr>
      <w:tr w:rsidR="003508A9" w:rsidTr="002A73B2">
        <w:tblPrEx>
          <w:tblCellMar>
            <w:left w:w="0" w:type="dxa"/>
            <w:right w:w="0" w:type="dxa"/>
          </w:tblCellMar>
        </w:tblPrEx>
        <w:trPr>
          <w:gridBefore w:val="1"/>
          <w:wBefore w:w="111" w:type="pct"/>
        </w:trPr>
        <w:tc>
          <w:tcPr>
            <w:tcW w:w="4889" w:type="pct"/>
            <w:tcMar>
              <w:top w:w="0" w:type="dxa"/>
              <w:left w:w="108" w:type="dxa"/>
              <w:bottom w:w="0" w:type="dxa"/>
              <w:right w:w="108" w:type="dxa"/>
            </w:tcMar>
            <w:hideMark/>
          </w:tcPr>
          <w:p w:rsidR="006D2CDE" w:rsidRDefault="00B27980" w:rsidP="00B6120A">
            <w:pPr>
              <w:spacing w:before="100" w:beforeAutospacing="1" w:after="100" w:afterAutospacing="1"/>
              <w:rPr>
                <w:sz w:val="22"/>
                <w:szCs w:val="22"/>
              </w:rPr>
            </w:pPr>
            <w:r>
              <w:object w:dxaOrig="225" w:dyaOrig="225">
                <v:shape id="_x0000_i1033" type="#_x0000_t75" style="width:20.25pt;height:18pt" o:ole="">
                  <v:imagedata r:id="rId12" o:title=""/>
                </v:shape>
                <w:control r:id="rId14" w:name="DefaultOcxName1" w:shapeid="_x0000_i1033"/>
              </w:object>
            </w:r>
            <w:r w:rsidR="003508A9">
              <w:rPr>
                <w:sz w:val="22"/>
                <w:szCs w:val="22"/>
              </w:rPr>
              <w:t>следните промени:</w:t>
            </w:r>
          </w:p>
          <w:p w:rsidR="009A5720" w:rsidRDefault="009A5720" w:rsidP="00B6120A">
            <w:pPr>
              <w:spacing w:before="100" w:beforeAutospacing="1" w:after="100" w:afterAutospacing="1"/>
              <w:rPr>
                <w:sz w:val="22"/>
                <w:szCs w:val="22"/>
              </w:rPr>
            </w:pPr>
            <w:r>
              <w:rPr>
                <w:sz w:val="22"/>
                <w:szCs w:val="22"/>
              </w:rPr>
              <w:t xml:space="preserve">Данни </w:t>
            </w:r>
            <w:r w:rsidRPr="002A73B2">
              <w:rPr>
                <w:sz w:val="22"/>
                <w:szCs w:val="22"/>
                <w:u w:val="single"/>
              </w:rPr>
              <w:t>преди промяната</w:t>
            </w:r>
            <w:r>
              <w:rPr>
                <w:sz w:val="22"/>
                <w:szCs w:val="22"/>
              </w:rPr>
              <w:t>:</w:t>
            </w:r>
          </w:p>
          <w:tbl>
            <w:tblPr>
              <w:tblW w:w="5000" w:type="pct"/>
              <w:tblCellMar>
                <w:left w:w="70" w:type="dxa"/>
                <w:right w:w="70" w:type="dxa"/>
              </w:tblCellMar>
              <w:tblLook w:val="04A0"/>
            </w:tblPr>
            <w:tblGrid>
              <w:gridCol w:w="4541"/>
              <w:gridCol w:w="5192"/>
            </w:tblGrid>
            <w:tr w:rsidR="006D2CDE" w:rsidRPr="009A5720" w:rsidTr="00120C86">
              <w:trPr>
                <w:trHeight w:val="630"/>
              </w:trPr>
              <w:tc>
                <w:tcPr>
                  <w:tcW w:w="2333" w:type="pct"/>
                  <w:vMerge w:val="restart"/>
                  <w:tcBorders>
                    <w:top w:val="single" w:sz="4" w:space="0" w:color="auto"/>
                    <w:left w:val="single" w:sz="4" w:space="0" w:color="auto"/>
                    <w:bottom w:val="single" w:sz="4" w:space="0" w:color="auto"/>
                    <w:right w:val="single" w:sz="4" w:space="0" w:color="auto"/>
                  </w:tcBorders>
                  <w:shd w:val="clear" w:color="000000" w:fill="D8D8D8"/>
                  <w:vAlign w:val="bottom"/>
                  <w:hideMark/>
                </w:tcPr>
                <w:p w:rsidR="006D2CDE" w:rsidRPr="009A5720" w:rsidRDefault="006D2CDE" w:rsidP="006D2CDE">
                  <w:pPr>
                    <w:rPr>
                      <w:color w:val="000000"/>
                    </w:rPr>
                  </w:pPr>
                  <w:r w:rsidRPr="009A5720">
                    <w:rPr>
                      <w:color w:val="000000"/>
                    </w:rPr>
                    <w:t xml:space="preserve">Избрана крайна дата на периода за проверка изпълнението на бизнес плана и крайна дата за подаване на заявката за второ плащане по договора за предоставяне на финансова помощ </w:t>
                  </w:r>
                </w:p>
              </w:tc>
              <w:tc>
                <w:tcPr>
                  <w:tcW w:w="2667" w:type="pct"/>
                  <w:tcBorders>
                    <w:top w:val="single" w:sz="4" w:space="0" w:color="auto"/>
                    <w:left w:val="single" w:sz="4" w:space="0" w:color="auto"/>
                    <w:bottom w:val="single" w:sz="4" w:space="0" w:color="auto"/>
                    <w:right w:val="double" w:sz="6" w:space="0" w:color="000000"/>
                  </w:tcBorders>
                  <w:shd w:val="clear" w:color="auto" w:fill="auto"/>
                  <w:vAlign w:val="bottom"/>
                  <w:hideMark/>
                </w:tcPr>
                <w:p w:rsidR="006D2CDE" w:rsidRPr="009A5720" w:rsidRDefault="006D2CDE" w:rsidP="006D2CDE">
                  <w:pPr>
                    <w:jc w:val="center"/>
                    <w:rPr>
                      <w:color w:val="000000"/>
                    </w:rPr>
                  </w:pPr>
                  <w:r w:rsidRPr="009A5720">
                    <w:rPr>
                      <w:color w:val="000000"/>
                    </w:rPr>
                    <w:t> </w:t>
                  </w:r>
                </w:p>
              </w:tc>
            </w:tr>
            <w:tr w:rsidR="006D2CDE" w:rsidRPr="009A5720" w:rsidTr="00120C86">
              <w:trPr>
                <w:trHeight w:val="945"/>
              </w:trPr>
              <w:tc>
                <w:tcPr>
                  <w:tcW w:w="2333" w:type="pct"/>
                  <w:vMerge/>
                  <w:tcBorders>
                    <w:top w:val="single" w:sz="4" w:space="0" w:color="auto"/>
                    <w:left w:val="single" w:sz="4" w:space="0" w:color="auto"/>
                    <w:bottom w:val="single" w:sz="4" w:space="0" w:color="auto"/>
                    <w:right w:val="single" w:sz="4" w:space="0" w:color="auto"/>
                  </w:tcBorders>
                  <w:vAlign w:val="center"/>
                  <w:hideMark/>
                </w:tcPr>
                <w:p w:rsidR="006D2CDE" w:rsidRPr="009A5720" w:rsidRDefault="006D2CDE" w:rsidP="006D2CDE">
                  <w:pPr>
                    <w:rPr>
                      <w:color w:val="000000"/>
                    </w:rPr>
                  </w:pPr>
                </w:p>
              </w:tc>
              <w:tc>
                <w:tcPr>
                  <w:tcW w:w="2667" w:type="pct"/>
                  <w:tcBorders>
                    <w:top w:val="single" w:sz="4" w:space="0" w:color="auto"/>
                    <w:left w:val="single" w:sz="4" w:space="0" w:color="auto"/>
                    <w:bottom w:val="single" w:sz="4" w:space="0" w:color="auto"/>
                    <w:right w:val="double" w:sz="6" w:space="0" w:color="000000"/>
                  </w:tcBorders>
                  <w:shd w:val="clear" w:color="000000" w:fill="F2F2F2"/>
                  <w:vAlign w:val="bottom"/>
                  <w:hideMark/>
                </w:tcPr>
                <w:p w:rsidR="006D2CDE" w:rsidRPr="009A5720" w:rsidRDefault="006D2CDE" w:rsidP="006D2CDE">
                  <w:pPr>
                    <w:jc w:val="center"/>
                    <w:rPr>
                      <w:i/>
                      <w:iCs/>
                      <w:color w:val="000000"/>
                      <w:sz w:val="20"/>
                      <w:szCs w:val="20"/>
                    </w:rPr>
                  </w:pPr>
                  <w:r w:rsidRPr="009A5720">
                    <w:rPr>
                      <w:i/>
                      <w:iCs/>
                      <w:color w:val="000000"/>
                      <w:sz w:val="20"/>
                      <w:szCs w:val="20"/>
                    </w:rPr>
                    <w:t>(Моля, определете една обща крайна дата и посочете точен ден, месец и година, като с</w:t>
                  </w:r>
                  <w:r w:rsidR="00F936E1">
                    <w:rPr>
                      <w:i/>
                      <w:iCs/>
                      <w:color w:val="000000"/>
                      <w:sz w:val="20"/>
                      <w:szCs w:val="20"/>
                    </w:rPr>
                    <w:t>ъобразите изискванията на чл. 3</w:t>
                  </w:r>
                  <w:r w:rsidR="00F936E1">
                    <w:rPr>
                      <w:i/>
                      <w:iCs/>
                      <w:color w:val="000000"/>
                      <w:sz w:val="20"/>
                      <w:szCs w:val="20"/>
                      <w:lang w:val="en-US"/>
                    </w:rPr>
                    <w:t>3</w:t>
                  </w:r>
                  <w:r w:rsidRPr="009A5720">
                    <w:rPr>
                      <w:i/>
                      <w:iCs/>
                      <w:color w:val="000000"/>
                      <w:sz w:val="20"/>
                      <w:szCs w:val="20"/>
                    </w:rPr>
                    <w:t>, ал. 2, 3 и 4 от наредбата)</w:t>
                  </w:r>
                </w:p>
              </w:tc>
            </w:tr>
          </w:tbl>
          <w:p w:rsidR="006D2CDE" w:rsidRDefault="006D2CDE" w:rsidP="00B6120A">
            <w:pPr>
              <w:spacing w:before="100" w:beforeAutospacing="1" w:after="100" w:afterAutospacing="1"/>
            </w:pPr>
          </w:p>
        </w:tc>
      </w:tr>
    </w:tbl>
    <w:p w:rsidR="000B7794" w:rsidRDefault="000B7794" w:rsidP="00FF30B4">
      <w:pPr>
        <w:jc w:val="both"/>
      </w:pPr>
    </w:p>
    <w:tbl>
      <w:tblPr>
        <w:tblpPr w:leftFromText="141" w:rightFromText="141" w:vertAnchor="text" w:horzAnchor="margin" w:tblpY="-236"/>
        <w:tblOverlap w:val="never"/>
        <w:tblW w:w="10280" w:type="dxa"/>
        <w:tblCellMar>
          <w:left w:w="0" w:type="dxa"/>
          <w:right w:w="0" w:type="dxa"/>
        </w:tblCellMar>
        <w:tblLook w:val="04A0"/>
      </w:tblPr>
      <w:tblGrid>
        <w:gridCol w:w="10280"/>
      </w:tblGrid>
      <w:tr w:rsidR="0090299C" w:rsidTr="006D2CDE">
        <w:tc>
          <w:tcPr>
            <w:tcW w:w="10280" w:type="dxa"/>
            <w:tcMar>
              <w:top w:w="0" w:type="dxa"/>
              <w:left w:w="108" w:type="dxa"/>
              <w:bottom w:w="0" w:type="dxa"/>
              <w:right w:w="108" w:type="dxa"/>
            </w:tcMar>
            <w:hideMark/>
          </w:tcPr>
          <w:p w:rsidR="0090299C" w:rsidRDefault="0090299C" w:rsidP="006D2CDE">
            <w:pPr>
              <w:pStyle w:val="of-text"/>
            </w:pPr>
          </w:p>
        </w:tc>
      </w:tr>
      <w:tr w:rsidR="0090299C" w:rsidTr="00E571D2">
        <w:tc>
          <w:tcPr>
            <w:tcW w:w="10280" w:type="dxa"/>
            <w:tcMar>
              <w:top w:w="0" w:type="dxa"/>
              <w:left w:w="108" w:type="dxa"/>
              <w:bottom w:w="0" w:type="dxa"/>
              <w:right w:w="108" w:type="dxa"/>
            </w:tcMar>
            <w:hideMark/>
          </w:tcPr>
          <w:p w:rsidR="006D2CDE" w:rsidRDefault="009A5720" w:rsidP="006D2CDE">
            <w:pPr>
              <w:pStyle w:val="of-text"/>
            </w:pPr>
            <w:r>
              <w:t xml:space="preserve">    </w:t>
            </w:r>
          </w:p>
          <w:p w:rsidR="009A5720" w:rsidRDefault="009A5720" w:rsidP="006D2CDE">
            <w:pPr>
              <w:pStyle w:val="of-text"/>
            </w:pPr>
            <w:r>
              <w:t xml:space="preserve">Данни </w:t>
            </w:r>
            <w:r w:rsidRPr="002A73B2">
              <w:rPr>
                <w:u w:val="single"/>
              </w:rPr>
              <w:t>след промяната</w:t>
            </w:r>
            <w:r>
              <w:t>:</w:t>
            </w:r>
          </w:p>
          <w:tbl>
            <w:tblPr>
              <w:tblW w:w="5000" w:type="pct"/>
              <w:tblCellMar>
                <w:left w:w="70" w:type="dxa"/>
                <w:right w:w="70" w:type="dxa"/>
              </w:tblCellMar>
              <w:tblLook w:val="04A0"/>
            </w:tblPr>
            <w:tblGrid>
              <w:gridCol w:w="4674"/>
              <w:gridCol w:w="5344"/>
            </w:tblGrid>
            <w:tr w:rsidR="009A5720" w:rsidRPr="009A5720" w:rsidTr="00B6120A">
              <w:trPr>
                <w:trHeight w:val="630"/>
              </w:trPr>
              <w:tc>
                <w:tcPr>
                  <w:tcW w:w="2333" w:type="pct"/>
                  <w:vMerge w:val="restart"/>
                  <w:tcBorders>
                    <w:top w:val="single" w:sz="4" w:space="0" w:color="auto"/>
                    <w:left w:val="double" w:sz="6" w:space="0" w:color="auto"/>
                    <w:bottom w:val="single" w:sz="4" w:space="0" w:color="auto"/>
                    <w:right w:val="single" w:sz="4" w:space="0" w:color="auto"/>
                  </w:tcBorders>
                  <w:shd w:val="clear" w:color="000000" w:fill="D8D8D8"/>
                  <w:vAlign w:val="bottom"/>
                  <w:hideMark/>
                </w:tcPr>
                <w:p w:rsidR="009A5720" w:rsidRPr="009A5720" w:rsidRDefault="009A5720" w:rsidP="00D27999">
                  <w:pPr>
                    <w:framePr w:hSpace="141" w:wrap="around" w:vAnchor="text" w:hAnchor="margin" w:y="-236"/>
                    <w:suppressOverlap/>
                    <w:rPr>
                      <w:color w:val="000000"/>
                    </w:rPr>
                  </w:pPr>
                  <w:r w:rsidRPr="009A5720">
                    <w:rPr>
                      <w:color w:val="000000"/>
                    </w:rPr>
                    <w:t xml:space="preserve">Избрана крайна дата на периода за проверка изпълнението на бизнес плана и крайна дата за подаване на заявката за второ плащане по договора за предоставяне на финансова помощ </w:t>
                  </w:r>
                </w:p>
              </w:tc>
              <w:tc>
                <w:tcPr>
                  <w:tcW w:w="2667" w:type="pct"/>
                  <w:tcBorders>
                    <w:top w:val="single" w:sz="4" w:space="0" w:color="auto"/>
                    <w:left w:val="nil"/>
                    <w:bottom w:val="single" w:sz="4" w:space="0" w:color="auto"/>
                    <w:right w:val="double" w:sz="6" w:space="0" w:color="000000"/>
                  </w:tcBorders>
                  <w:shd w:val="clear" w:color="auto" w:fill="auto"/>
                  <w:vAlign w:val="bottom"/>
                  <w:hideMark/>
                </w:tcPr>
                <w:p w:rsidR="009A5720" w:rsidRPr="009A5720" w:rsidRDefault="009A5720" w:rsidP="00D27999">
                  <w:pPr>
                    <w:framePr w:hSpace="141" w:wrap="around" w:vAnchor="text" w:hAnchor="margin" w:y="-236"/>
                    <w:suppressOverlap/>
                    <w:jc w:val="center"/>
                    <w:rPr>
                      <w:color w:val="000000"/>
                    </w:rPr>
                  </w:pPr>
                  <w:r w:rsidRPr="009A5720">
                    <w:rPr>
                      <w:color w:val="000000"/>
                    </w:rPr>
                    <w:t> </w:t>
                  </w:r>
                </w:p>
              </w:tc>
            </w:tr>
            <w:tr w:rsidR="009A5720" w:rsidRPr="009A5720" w:rsidTr="00B6120A">
              <w:trPr>
                <w:trHeight w:val="945"/>
              </w:trPr>
              <w:tc>
                <w:tcPr>
                  <w:tcW w:w="2333" w:type="pct"/>
                  <w:vMerge/>
                  <w:tcBorders>
                    <w:top w:val="single" w:sz="4" w:space="0" w:color="auto"/>
                    <w:left w:val="double" w:sz="6" w:space="0" w:color="auto"/>
                    <w:bottom w:val="single" w:sz="4" w:space="0" w:color="auto"/>
                    <w:right w:val="single" w:sz="4" w:space="0" w:color="auto"/>
                  </w:tcBorders>
                  <w:vAlign w:val="center"/>
                  <w:hideMark/>
                </w:tcPr>
                <w:p w:rsidR="009A5720" w:rsidRPr="009A5720" w:rsidRDefault="009A5720" w:rsidP="00D27999">
                  <w:pPr>
                    <w:framePr w:hSpace="141" w:wrap="around" w:vAnchor="text" w:hAnchor="margin" w:y="-236"/>
                    <w:suppressOverlap/>
                    <w:rPr>
                      <w:color w:val="000000"/>
                    </w:rPr>
                  </w:pPr>
                </w:p>
              </w:tc>
              <w:tc>
                <w:tcPr>
                  <w:tcW w:w="2667" w:type="pct"/>
                  <w:tcBorders>
                    <w:top w:val="single" w:sz="4" w:space="0" w:color="auto"/>
                    <w:left w:val="nil"/>
                    <w:bottom w:val="single" w:sz="4" w:space="0" w:color="auto"/>
                    <w:right w:val="double" w:sz="6" w:space="0" w:color="000000"/>
                  </w:tcBorders>
                  <w:shd w:val="clear" w:color="000000" w:fill="F2F2F2"/>
                  <w:vAlign w:val="bottom"/>
                  <w:hideMark/>
                </w:tcPr>
                <w:p w:rsidR="009A5720" w:rsidRPr="009A5720" w:rsidRDefault="009A5720" w:rsidP="00D27999">
                  <w:pPr>
                    <w:framePr w:hSpace="141" w:wrap="around" w:vAnchor="text" w:hAnchor="margin" w:y="-236"/>
                    <w:suppressOverlap/>
                    <w:jc w:val="center"/>
                    <w:rPr>
                      <w:i/>
                      <w:iCs/>
                      <w:color w:val="000000"/>
                      <w:sz w:val="20"/>
                      <w:szCs w:val="20"/>
                    </w:rPr>
                  </w:pPr>
                  <w:r w:rsidRPr="009A5720">
                    <w:rPr>
                      <w:i/>
                      <w:iCs/>
                      <w:color w:val="000000"/>
                      <w:sz w:val="20"/>
                      <w:szCs w:val="20"/>
                    </w:rPr>
                    <w:t>(Моля, определете една обща крайна дата и посочете точен ден, месец и година, като с</w:t>
                  </w:r>
                  <w:r w:rsidR="00F936E1">
                    <w:rPr>
                      <w:i/>
                      <w:iCs/>
                      <w:color w:val="000000"/>
                      <w:sz w:val="20"/>
                      <w:szCs w:val="20"/>
                    </w:rPr>
                    <w:t>ъобразите изискванията на чл. 3</w:t>
                  </w:r>
                  <w:r w:rsidR="00F936E1">
                    <w:rPr>
                      <w:i/>
                      <w:iCs/>
                      <w:color w:val="000000"/>
                      <w:sz w:val="20"/>
                      <w:szCs w:val="20"/>
                      <w:lang w:val="en-US"/>
                    </w:rPr>
                    <w:t>3</w:t>
                  </w:r>
                  <w:r w:rsidRPr="009A5720">
                    <w:rPr>
                      <w:i/>
                      <w:iCs/>
                      <w:color w:val="000000"/>
                      <w:sz w:val="20"/>
                      <w:szCs w:val="20"/>
                    </w:rPr>
                    <w:t>, ал. 2, 3 и 4 от наредбата)</w:t>
                  </w:r>
                </w:p>
              </w:tc>
            </w:tr>
          </w:tbl>
          <w:p w:rsidR="0090299C" w:rsidRDefault="0090299C" w:rsidP="006D2CDE">
            <w:pPr>
              <w:pStyle w:val="of-text"/>
              <w:jc w:val="both"/>
            </w:pPr>
          </w:p>
        </w:tc>
      </w:tr>
      <w:tr w:rsidR="0090299C" w:rsidTr="003A52D3">
        <w:tc>
          <w:tcPr>
            <w:tcW w:w="10280" w:type="dxa"/>
            <w:tcMar>
              <w:top w:w="0" w:type="dxa"/>
              <w:left w:w="108" w:type="dxa"/>
              <w:bottom w:w="0" w:type="dxa"/>
              <w:right w:w="108" w:type="dxa"/>
            </w:tcMar>
            <w:hideMark/>
          </w:tcPr>
          <w:p w:rsidR="002A73B2" w:rsidRDefault="002A73B2" w:rsidP="006D2CDE">
            <w:pPr>
              <w:pStyle w:val="of-text"/>
            </w:pPr>
          </w:p>
          <w:p w:rsidR="00D02026" w:rsidRDefault="00D02026" w:rsidP="006D2CDE">
            <w:pPr>
              <w:pStyle w:val="of-text"/>
            </w:pPr>
            <w:r>
              <w:lastRenderedPageBreak/>
              <w:t>Подробни мотиви за исканата промяна:</w:t>
            </w:r>
            <w:r w:rsidR="006D2CDE">
              <w:t>................................................................................................</w:t>
            </w:r>
          </w:p>
          <w:p w:rsidR="006D2CDE" w:rsidRDefault="006D2CDE" w:rsidP="006D2CDE">
            <w:pPr>
              <w:pStyle w:val="of-text"/>
            </w:pPr>
            <w:r>
              <w:t>............................................................................................................................................................................................................................................................................................................................................................................................................................................................................................................................................................................................................................................................................................</w:t>
            </w:r>
          </w:p>
          <w:p w:rsidR="002A73B2" w:rsidRDefault="006D2CDE" w:rsidP="006D2CDE">
            <w:pPr>
              <w:jc w:val="both"/>
            </w:pPr>
            <w:r>
              <w:rPr>
                <w:color w:val="000000"/>
              </w:rPr>
              <w:t>Настоящото</w:t>
            </w:r>
            <w:r w:rsidR="008050CE" w:rsidRPr="008050CE">
              <w:rPr>
                <w:color w:val="000000"/>
              </w:rPr>
              <w:t xml:space="preserve"> и</w:t>
            </w:r>
            <w:r w:rsidR="002A73B2" w:rsidRPr="008050CE">
              <w:rPr>
                <w:color w:val="000000"/>
              </w:rPr>
              <w:t xml:space="preserve">скане за промяна на избраната крайна дата на периода за проверка изпълнението на бизнес плана и крайна дата за подаване на заявката </w:t>
            </w:r>
            <w:r w:rsidR="008050CE" w:rsidRPr="008050CE">
              <w:rPr>
                <w:color w:val="000000"/>
              </w:rPr>
              <w:t xml:space="preserve">за второ плащане по договора за </w:t>
            </w:r>
            <w:r w:rsidR="002A73B2" w:rsidRPr="008050CE">
              <w:rPr>
                <w:color w:val="000000"/>
              </w:rPr>
              <w:t>предоставяне на финансова помощ е:</w:t>
            </w:r>
            <w:r w:rsidR="002A73B2" w:rsidRPr="00D03E02">
              <w:t xml:space="preserve"> </w:t>
            </w:r>
            <w:r w:rsidR="008050CE">
              <w:t xml:space="preserve">  </w:t>
            </w:r>
            <w:r w:rsidR="002A73B2" w:rsidRPr="00D03E02">
              <w:sym w:font="Wingdings" w:char="F06F"/>
            </w:r>
            <w:r w:rsidR="002A73B2" w:rsidRPr="00D03E02">
              <w:t xml:space="preserve"> </w:t>
            </w:r>
            <w:r>
              <w:t>първо</w:t>
            </w:r>
            <w:r w:rsidR="002A73B2" w:rsidRPr="00D03E02">
              <w:t xml:space="preserve">                                </w:t>
            </w:r>
            <w:r w:rsidR="002A73B2" w:rsidRPr="00D03E02">
              <w:sym w:font="Wingdings" w:char="F06F"/>
            </w:r>
            <w:r w:rsidR="002A73B2" w:rsidRPr="00D03E02">
              <w:t xml:space="preserve"> </w:t>
            </w:r>
            <w:r w:rsidR="002A73B2">
              <w:t>втор</w:t>
            </w:r>
            <w:r>
              <w:t>о</w:t>
            </w:r>
          </w:p>
          <w:p w:rsidR="00002B53" w:rsidRDefault="00002B53" w:rsidP="006D2CDE">
            <w:pPr>
              <w:pStyle w:val="ListParagraph"/>
              <w:spacing w:line="360" w:lineRule="auto"/>
              <w:ind w:left="709" w:hanging="709"/>
              <w:jc w:val="both"/>
            </w:pPr>
          </w:p>
          <w:p w:rsidR="00002B53" w:rsidRDefault="00002B53" w:rsidP="006D2CDE">
            <w:pPr>
              <w:pStyle w:val="ListParagraph"/>
              <w:spacing w:line="360" w:lineRule="auto"/>
              <w:ind w:left="709" w:hanging="709"/>
              <w:jc w:val="both"/>
            </w:pPr>
            <w:r>
              <w:rPr>
                <w:b/>
                <w:sz w:val="22"/>
                <w:szCs w:val="22"/>
                <w:lang w:val="en-US"/>
              </w:rPr>
              <w:t>V</w:t>
            </w:r>
            <w:r w:rsidRPr="0049324E">
              <w:rPr>
                <w:b/>
                <w:sz w:val="22"/>
                <w:szCs w:val="22"/>
              </w:rPr>
              <w:t>ІІ</w:t>
            </w:r>
            <w:r w:rsidRPr="00CC3B23">
              <w:rPr>
                <w:b/>
                <w:sz w:val="22"/>
                <w:szCs w:val="22"/>
              </w:rPr>
              <w:t>.</w:t>
            </w:r>
            <w:r>
              <w:rPr>
                <w:b/>
                <w:sz w:val="22"/>
                <w:szCs w:val="22"/>
              </w:rPr>
              <w:t xml:space="preserve"> </w:t>
            </w:r>
            <w:r w:rsidRPr="00002B53">
              <w:rPr>
                <w:b/>
              </w:rPr>
              <w:t>Промяна на банкова сметка</w:t>
            </w:r>
          </w:p>
          <w:p w:rsidR="00002B53" w:rsidRPr="00D03E02" w:rsidRDefault="00002B53" w:rsidP="006D2CDE">
            <w:pPr>
              <w:ind w:left="365"/>
            </w:pPr>
            <w:r w:rsidRPr="00D03E02">
              <w:sym w:font="Wingdings" w:char="F06F"/>
            </w:r>
            <w:r w:rsidRPr="00D03E02">
              <w:t xml:space="preserve"> не налага промяна </w:t>
            </w:r>
            <w:r w:rsidR="00D00412">
              <w:rPr>
                <w:sz w:val="22"/>
                <w:szCs w:val="22"/>
              </w:rPr>
              <w:t>(не се попълва секцията по-долу, ако се отбележи тази възможност);</w:t>
            </w:r>
            <w:r w:rsidRPr="00D03E02">
              <w:t xml:space="preserve">                                        </w:t>
            </w:r>
          </w:p>
          <w:p w:rsidR="00002B53" w:rsidRDefault="00002B53" w:rsidP="006D2CDE">
            <w:pPr>
              <w:ind w:left="648" w:hanging="283"/>
              <w:jc w:val="both"/>
            </w:pPr>
            <w:r w:rsidRPr="00D03E02">
              <w:sym w:font="Wingdings" w:char="F06F"/>
            </w:r>
            <w:r w:rsidRPr="00D03E02">
              <w:t xml:space="preserve"> налага се промяна </w:t>
            </w:r>
            <w:r>
              <w:t>на банковата сметка</w:t>
            </w:r>
          </w:p>
          <w:p w:rsidR="00002B53" w:rsidRDefault="00002B53" w:rsidP="006D2CDE">
            <w:pPr>
              <w:ind w:left="648" w:hanging="283"/>
              <w:jc w:val="both"/>
            </w:pPr>
          </w:p>
          <w:p w:rsidR="00002B53" w:rsidRDefault="00002B53" w:rsidP="006D2CDE">
            <w:pPr>
              <w:ind w:left="648" w:hanging="283"/>
              <w:jc w:val="both"/>
            </w:pPr>
            <w:r>
              <w:t>Настояща банкова сметка в договора:</w:t>
            </w:r>
          </w:p>
          <w:p w:rsidR="00002B53" w:rsidRDefault="00002B53" w:rsidP="006D2CDE">
            <w:pPr>
              <w:ind w:left="648" w:hanging="283"/>
              <w:jc w:val="both"/>
            </w:pPr>
          </w:p>
          <w:tbl>
            <w:tblPr>
              <w:tblW w:w="8680" w:type="dxa"/>
              <w:tblCellMar>
                <w:left w:w="70" w:type="dxa"/>
                <w:right w:w="70" w:type="dxa"/>
              </w:tblCellMar>
              <w:tblLook w:val="04A0"/>
            </w:tblPr>
            <w:tblGrid>
              <w:gridCol w:w="2490"/>
              <w:gridCol w:w="6190"/>
            </w:tblGrid>
            <w:tr w:rsidR="00002B53" w:rsidRPr="00002B53" w:rsidTr="00002B53">
              <w:trPr>
                <w:trHeight w:val="275"/>
              </w:trPr>
              <w:tc>
                <w:tcPr>
                  <w:tcW w:w="2490" w:type="dxa"/>
                  <w:tcBorders>
                    <w:top w:val="single" w:sz="4" w:space="0" w:color="auto"/>
                    <w:left w:val="single" w:sz="4" w:space="0" w:color="auto"/>
                    <w:bottom w:val="single" w:sz="4" w:space="0" w:color="auto"/>
                    <w:right w:val="single" w:sz="4" w:space="0" w:color="auto"/>
                  </w:tcBorders>
                  <w:shd w:val="clear" w:color="auto" w:fill="auto"/>
                  <w:hideMark/>
                </w:tcPr>
                <w:p w:rsidR="00002B53" w:rsidRPr="00002B53" w:rsidRDefault="00002B53" w:rsidP="00D27999">
                  <w:pPr>
                    <w:framePr w:hSpace="141" w:wrap="around" w:vAnchor="text" w:hAnchor="margin" w:y="-236"/>
                    <w:suppressOverlap/>
                    <w:rPr>
                      <w:rFonts w:ascii="Arial" w:hAnsi="Arial" w:cs="Arial"/>
                      <w:sz w:val="20"/>
                      <w:szCs w:val="20"/>
                    </w:rPr>
                  </w:pPr>
                  <w:r w:rsidRPr="00002B53">
                    <w:rPr>
                      <w:rFonts w:ascii="Arial" w:hAnsi="Arial" w:cs="Arial"/>
                      <w:sz w:val="20"/>
                      <w:szCs w:val="20"/>
                    </w:rPr>
                    <w:t xml:space="preserve">IBAN </w:t>
                  </w:r>
                  <w:r>
                    <w:rPr>
                      <w:rFonts w:ascii="Arial" w:hAnsi="Arial" w:cs="Arial"/>
                      <w:sz w:val="20"/>
                      <w:szCs w:val="20"/>
                    </w:rPr>
                    <w:t xml:space="preserve">преди </w:t>
                  </w:r>
                  <w:r w:rsidRPr="00002B53">
                    <w:rPr>
                      <w:rFonts w:ascii="Arial" w:hAnsi="Arial" w:cs="Arial"/>
                      <w:sz w:val="20"/>
                      <w:szCs w:val="20"/>
                    </w:rPr>
                    <w:t>промяната</w:t>
                  </w:r>
                </w:p>
              </w:tc>
              <w:tc>
                <w:tcPr>
                  <w:tcW w:w="6190" w:type="dxa"/>
                  <w:tcBorders>
                    <w:top w:val="single" w:sz="4" w:space="0" w:color="auto"/>
                    <w:left w:val="single" w:sz="4" w:space="0" w:color="auto"/>
                    <w:bottom w:val="single" w:sz="4" w:space="0" w:color="auto"/>
                    <w:right w:val="single" w:sz="4" w:space="0" w:color="auto"/>
                  </w:tcBorders>
                  <w:shd w:val="clear" w:color="auto" w:fill="auto"/>
                </w:tcPr>
                <w:p w:rsidR="00002B53" w:rsidRPr="00002B53" w:rsidRDefault="00002B53" w:rsidP="00D27999">
                  <w:pPr>
                    <w:framePr w:hSpace="141" w:wrap="around" w:vAnchor="text" w:hAnchor="margin" w:y="-236"/>
                    <w:suppressOverlap/>
                    <w:rPr>
                      <w:rFonts w:ascii="Arial" w:hAnsi="Arial" w:cs="Arial"/>
                      <w:sz w:val="20"/>
                      <w:szCs w:val="20"/>
                    </w:rPr>
                  </w:pPr>
                </w:p>
              </w:tc>
            </w:tr>
            <w:tr w:rsidR="00002B53" w:rsidRPr="00002B53" w:rsidTr="00002B53">
              <w:trPr>
                <w:trHeight w:val="137"/>
              </w:trPr>
              <w:tc>
                <w:tcPr>
                  <w:tcW w:w="249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2B53" w:rsidRPr="00002B53" w:rsidRDefault="00002B53" w:rsidP="00D27999">
                  <w:pPr>
                    <w:framePr w:hSpace="141" w:wrap="around" w:vAnchor="text" w:hAnchor="margin" w:y="-236"/>
                    <w:suppressOverlap/>
                    <w:rPr>
                      <w:rFonts w:ascii="Arial" w:hAnsi="Arial" w:cs="Arial"/>
                      <w:sz w:val="20"/>
                      <w:szCs w:val="20"/>
                    </w:rPr>
                  </w:pPr>
                  <w:r w:rsidRPr="00002B53">
                    <w:rPr>
                      <w:rFonts w:ascii="Arial" w:hAnsi="Arial" w:cs="Arial"/>
                      <w:sz w:val="20"/>
                      <w:szCs w:val="20"/>
                    </w:rPr>
                    <w:t xml:space="preserve">BIC </w:t>
                  </w:r>
                  <w:r>
                    <w:rPr>
                      <w:rFonts w:ascii="Arial" w:hAnsi="Arial" w:cs="Arial"/>
                      <w:sz w:val="20"/>
                      <w:szCs w:val="20"/>
                    </w:rPr>
                    <w:t>преди</w:t>
                  </w:r>
                  <w:r w:rsidRPr="00002B53">
                    <w:rPr>
                      <w:rFonts w:ascii="Arial" w:hAnsi="Arial" w:cs="Arial"/>
                      <w:sz w:val="20"/>
                      <w:szCs w:val="20"/>
                    </w:rPr>
                    <w:t xml:space="preserve"> промяната</w:t>
                  </w:r>
                </w:p>
              </w:tc>
              <w:tc>
                <w:tcPr>
                  <w:tcW w:w="6190" w:type="dxa"/>
                  <w:tcBorders>
                    <w:top w:val="single" w:sz="4" w:space="0" w:color="auto"/>
                    <w:left w:val="single" w:sz="4" w:space="0" w:color="auto"/>
                    <w:bottom w:val="single" w:sz="4" w:space="0" w:color="auto"/>
                    <w:right w:val="single" w:sz="4" w:space="0" w:color="auto"/>
                  </w:tcBorders>
                  <w:shd w:val="clear" w:color="auto" w:fill="auto"/>
                  <w:vAlign w:val="bottom"/>
                </w:tcPr>
                <w:p w:rsidR="00002B53" w:rsidRPr="00002B53" w:rsidRDefault="00002B53" w:rsidP="00D27999">
                  <w:pPr>
                    <w:framePr w:hSpace="141" w:wrap="around" w:vAnchor="text" w:hAnchor="margin" w:y="-236"/>
                    <w:suppressOverlap/>
                    <w:rPr>
                      <w:rFonts w:ascii="Arial" w:hAnsi="Arial" w:cs="Arial"/>
                      <w:sz w:val="20"/>
                      <w:szCs w:val="20"/>
                    </w:rPr>
                  </w:pPr>
                </w:p>
              </w:tc>
            </w:tr>
            <w:tr w:rsidR="00E571D2" w:rsidRPr="00002B53" w:rsidTr="00002B53">
              <w:trPr>
                <w:trHeight w:val="137"/>
              </w:trPr>
              <w:tc>
                <w:tcPr>
                  <w:tcW w:w="249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571D2" w:rsidRPr="00002B53" w:rsidRDefault="00E571D2" w:rsidP="00D27999">
                  <w:pPr>
                    <w:framePr w:hSpace="141" w:wrap="around" w:vAnchor="text" w:hAnchor="margin" w:y="-236"/>
                    <w:suppressOverlap/>
                    <w:rPr>
                      <w:rFonts w:ascii="Arial" w:hAnsi="Arial" w:cs="Arial"/>
                      <w:sz w:val="20"/>
                      <w:szCs w:val="20"/>
                    </w:rPr>
                  </w:pPr>
                </w:p>
              </w:tc>
              <w:tc>
                <w:tcPr>
                  <w:tcW w:w="6190" w:type="dxa"/>
                  <w:tcBorders>
                    <w:top w:val="single" w:sz="4" w:space="0" w:color="auto"/>
                    <w:left w:val="single" w:sz="4" w:space="0" w:color="auto"/>
                    <w:bottom w:val="single" w:sz="4" w:space="0" w:color="auto"/>
                    <w:right w:val="single" w:sz="4" w:space="0" w:color="auto"/>
                  </w:tcBorders>
                  <w:shd w:val="clear" w:color="auto" w:fill="auto"/>
                  <w:vAlign w:val="bottom"/>
                </w:tcPr>
                <w:p w:rsidR="00E571D2" w:rsidRPr="00002B53" w:rsidRDefault="00E571D2" w:rsidP="00D27999">
                  <w:pPr>
                    <w:framePr w:hSpace="141" w:wrap="around" w:vAnchor="text" w:hAnchor="margin" w:y="-236"/>
                    <w:suppressOverlap/>
                    <w:rPr>
                      <w:rFonts w:ascii="Arial" w:hAnsi="Arial" w:cs="Arial"/>
                      <w:sz w:val="20"/>
                      <w:szCs w:val="20"/>
                    </w:rPr>
                  </w:pPr>
                </w:p>
              </w:tc>
            </w:tr>
          </w:tbl>
          <w:p w:rsidR="00CF7E4E" w:rsidRDefault="00CF7E4E" w:rsidP="006D2CDE">
            <w:pPr>
              <w:pStyle w:val="of-text"/>
            </w:pPr>
          </w:p>
        </w:tc>
      </w:tr>
      <w:tr w:rsidR="0090299C" w:rsidTr="003A52D3">
        <w:tc>
          <w:tcPr>
            <w:tcW w:w="10280" w:type="dxa"/>
            <w:tcMar>
              <w:top w:w="0" w:type="dxa"/>
              <w:left w:w="108" w:type="dxa"/>
              <w:bottom w:w="0" w:type="dxa"/>
              <w:right w:w="108" w:type="dxa"/>
            </w:tcMar>
            <w:hideMark/>
          </w:tcPr>
          <w:p w:rsidR="00E571D2" w:rsidRDefault="00E571D2" w:rsidP="00E571D2">
            <w:pPr>
              <w:ind w:left="648" w:hanging="283"/>
              <w:jc w:val="both"/>
            </w:pPr>
          </w:p>
          <w:p w:rsidR="00E571D2" w:rsidRDefault="00E571D2" w:rsidP="00E571D2">
            <w:pPr>
              <w:ind w:left="648" w:hanging="283"/>
              <w:jc w:val="both"/>
            </w:pPr>
            <w:r>
              <w:t>Банкова сметка след промяната:</w:t>
            </w:r>
          </w:p>
          <w:p w:rsidR="00E571D2" w:rsidRDefault="00E571D2" w:rsidP="00E571D2">
            <w:pPr>
              <w:ind w:left="648" w:hanging="283"/>
              <w:jc w:val="both"/>
            </w:pPr>
          </w:p>
          <w:tbl>
            <w:tblPr>
              <w:tblW w:w="8680" w:type="dxa"/>
              <w:tblCellMar>
                <w:left w:w="70" w:type="dxa"/>
                <w:right w:w="70" w:type="dxa"/>
              </w:tblCellMar>
              <w:tblLook w:val="04A0"/>
            </w:tblPr>
            <w:tblGrid>
              <w:gridCol w:w="2490"/>
              <w:gridCol w:w="6190"/>
            </w:tblGrid>
            <w:tr w:rsidR="00E571D2" w:rsidRPr="00002B53" w:rsidTr="00120C86">
              <w:trPr>
                <w:trHeight w:val="275"/>
              </w:trPr>
              <w:tc>
                <w:tcPr>
                  <w:tcW w:w="2490" w:type="dxa"/>
                  <w:tcBorders>
                    <w:top w:val="single" w:sz="4" w:space="0" w:color="auto"/>
                    <w:left w:val="single" w:sz="4" w:space="0" w:color="auto"/>
                    <w:bottom w:val="single" w:sz="4" w:space="0" w:color="auto"/>
                    <w:right w:val="single" w:sz="4" w:space="0" w:color="auto"/>
                  </w:tcBorders>
                  <w:shd w:val="clear" w:color="auto" w:fill="auto"/>
                  <w:hideMark/>
                </w:tcPr>
                <w:p w:rsidR="00E571D2" w:rsidRPr="00002B53" w:rsidRDefault="00E571D2" w:rsidP="00D27999">
                  <w:pPr>
                    <w:framePr w:hSpace="141" w:wrap="around" w:vAnchor="text" w:hAnchor="margin" w:y="-236"/>
                    <w:suppressOverlap/>
                    <w:rPr>
                      <w:rFonts w:ascii="Arial" w:hAnsi="Arial" w:cs="Arial"/>
                      <w:sz w:val="20"/>
                      <w:szCs w:val="20"/>
                    </w:rPr>
                  </w:pPr>
                  <w:r w:rsidRPr="00002B53">
                    <w:rPr>
                      <w:rFonts w:ascii="Arial" w:hAnsi="Arial" w:cs="Arial"/>
                      <w:sz w:val="20"/>
                      <w:szCs w:val="20"/>
                    </w:rPr>
                    <w:t xml:space="preserve">IBAN </w:t>
                  </w:r>
                  <w:r w:rsidR="00E900CD">
                    <w:rPr>
                      <w:rFonts w:ascii="Arial" w:hAnsi="Arial" w:cs="Arial"/>
                      <w:sz w:val="20"/>
                      <w:szCs w:val="20"/>
                    </w:rPr>
                    <w:t>след</w:t>
                  </w:r>
                  <w:r>
                    <w:rPr>
                      <w:rFonts w:ascii="Arial" w:hAnsi="Arial" w:cs="Arial"/>
                      <w:sz w:val="20"/>
                      <w:szCs w:val="20"/>
                    </w:rPr>
                    <w:t xml:space="preserve"> </w:t>
                  </w:r>
                  <w:r w:rsidRPr="00002B53">
                    <w:rPr>
                      <w:rFonts w:ascii="Arial" w:hAnsi="Arial" w:cs="Arial"/>
                      <w:sz w:val="20"/>
                      <w:szCs w:val="20"/>
                    </w:rPr>
                    <w:t>промяната</w:t>
                  </w:r>
                </w:p>
              </w:tc>
              <w:tc>
                <w:tcPr>
                  <w:tcW w:w="6190" w:type="dxa"/>
                  <w:tcBorders>
                    <w:top w:val="single" w:sz="4" w:space="0" w:color="auto"/>
                    <w:left w:val="single" w:sz="4" w:space="0" w:color="auto"/>
                    <w:bottom w:val="single" w:sz="4" w:space="0" w:color="auto"/>
                    <w:right w:val="single" w:sz="4" w:space="0" w:color="auto"/>
                  </w:tcBorders>
                  <w:shd w:val="clear" w:color="auto" w:fill="auto"/>
                </w:tcPr>
                <w:p w:rsidR="00E571D2" w:rsidRPr="00002B53" w:rsidRDefault="00E571D2" w:rsidP="00D27999">
                  <w:pPr>
                    <w:framePr w:hSpace="141" w:wrap="around" w:vAnchor="text" w:hAnchor="margin" w:y="-236"/>
                    <w:suppressOverlap/>
                    <w:rPr>
                      <w:rFonts w:ascii="Arial" w:hAnsi="Arial" w:cs="Arial"/>
                      <w:sz w:val="20"/>
                      <w:szCs w:val="20"/>
                    </w:rPr>
                  </w:pPr>
                </w:p>
              </w:tc>
            </w:tr>
            <w:tr w:rsidR="00E571D2" w:rsidRPr="00002B53" w:rsidTr="00120C86">
              <w:trPr>
                <w:trHeight w:val="137"/>
              </w:trPr>
              <w:tc>
                <w:tcPr>
                  <w:tcW w:w="249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571D2" w:rsidRPr="00002B53" w:rsidRDefault="00E571D2" w:rsidP="00D27999">
                  <w:pPr>
                    <w:framePr w:hSpace="141" w:wrap="around" w:vAnchor="text" w:hAnchor="margin" w:y="-236"/>
                    <w:suppressOverlap/>
                    <w:rPr>
                      <w:rFonts w:ascii="Arial" w:hAnsi="Arial" w:cs="Arial"/>
                      <w:sz w:val="20"/>
                      <w:szCs w:val="20"/>
                    </w:rPr>
                  </w:pPr>
                  <w:r w:rsidRPr="00002B53">
                    <w:rPr>
                      <w:rFonts w:ascii="Arial" w:hAnsi="Arial" w:cs="Arial"/>
                      <w:sz w:val="20"/>
                      <w:szCs w:val="20"/>
                    </w:rPr>
                    <w:t xml:space="preserve">BIC </w:t>
                  </w:r>
                  <w:r w:rsidR="00E900CD">
                    <w:rPr>
                      <w:rFonts w:ascii="Arial" w:hAnsi="Arial" w:cs="Arial"/>
                      <w:sz w:val="20"/>
                      <w:szCs w:val="20"/>
                    </w:rPr>
                    <w:t>след</w:t>
                  </w:r>
                  <w:r w:rsidRPr="00002B53">
                    <w:rPr>
                      <w:rFonts w:ascii="Arial" w:hAnsi="Arial" w:cs="Arial"/>
                      <w:sz w:val="20"/>
                      <w:szCs w:val="20"/>
                    </w:rPr>
                    <w:t xml:space="preserve"> промяната</w:t>
                  </w:r>
                </w:p>
              </w:tc>
              <w:tc>
                <w:tcPr>
                  <w:tcW w:w="6190" w:type="dxa"/>
                  <w:tcBorders>
                    <w:top w:val="single" w:sz="4" w:space="0" w:color="auto"/>
                    <w:left w:val="single" w:sz="4" w:space="0" w:color="auto"/>
                    <w:bottom w:val="single" w:sz="4" w:space="0" w:color="auto"/>
                    <w:right w:val="single" w:sz="4" w:space="0" w:color="auto"/>
                  </w:tcBorders>
                  <w:shd w:val="clear" w:color="auto" w:fill="auto"/>
                  <w:vAlign w:val="bottom"/>
                </w:tcPr>
                <w:p w:rsidR="00E571D2" w:rsidRPr="00002B53" w:rsidRDefault="00E571D2" w:rsidP="00D27999">
                  <w:pPr>
                    <w:framePr w:hSpace="141" w:wrap="around" w:vAnchor="text" w:hAnchor="margin" w:y="-236"/>
                    <w:suppressOverlap/>
                    <w:rPr>
                      <w:rFonts w:ascii="Arial" w:hAnsi="Arial" w:cs="Arial"/>
                      <w:sz w:val="20"/>
                      <w:szCs w:val="20"/>
                    </w:rPr>
                  </w:pPr>
                </w:p>
              </w:tc>
            </w:tr>
          </w:tbl>
          <w:p w:rsidR="003A52D3" w:rsidRDefault="00E571D2" w:rsidP="003A52D3">
            <w:pPr>
              <w:pStyle w:val="of-text"/>
              <w:jc w:val="both"/>
            </w:pPr>
            <w:r w:rsidRPr="00D03E02">
              <w:sym w:font="Wingdings" w:char="F06F"/>
            </w:r>
            <w:r w:rsidR="00FE7E1B">
              <w:t xml:space="preserve"> Прилагам</w:t>
            </w:r>
            <w:r>
              <w:t xml:space="preserve"> оригинал на удостоверение от обслужващата банка за новата банкова сметка</w:t>
            </w:r>
            <w:r w:rsidR="00FE7E1B">
              <w:t>.</w:t>
            </w:r>
          </w:p>
        </w:tc>
      </w:tr>
      <w:tr w:rsidR="003A52D3" w:rsidTr="003A52D3">
        <w:tc>
          <w:tcPr>
            <w:tcW w:w="10280" w:type="dxa"/>
            <w:tcBorders>
              <w:left w:val="single" w:sz="4" w:space="0" w:color="auto"/>
              <w:right w:val="single" w:sz="4" w:space="0" w:color="auto"/>
            </w:tcBorders>
            <w:tcMar>
              <w:top w:w="0" w:type="dxa"/>
              <w:left w:w="108" w:type="dxa"/>
              <w:bottom w:w="0" w:type="dxa"/>
              <w:right w:w="108" w:type="dxa"/>
            </w:tcMar>
            <w:hideMark/>
          </w:tcPr>
          <w:p w:rsidR="003A52D3" w:rsidRDefault="003A52D3" w:rsidP="003A52D3">
            <w:pPr>
              <w:pStyle w:val="of-text"/>
              <w:jc w:val="both"/>
              <w:rPr>
                <w:i/>
                <w:iCs/>
              </w:rPr>
            </w:pPr>
          </w:p>
        </w:tc>
      </w:tr>
      <w:tr w:rsidR="0090299C" w:rsidTr="003A52D3">
        <w:tc>
          <w:tcPr>
            <w:tcW w:w="10280" w:type="dxa"/>
            <w:tcMar>
              <w:top w:w="0" w:type="dxa"/>
              <w:left w:w="108" w:type="dxa"/>
              <w:bottom w:w="0" w:type="dxa"/>
              <w:right w:w="108" w:type="dxa"/>
            </w:tcMar>
            <w:hideMark/>
          </w:tcPr>
          <w:p w:rsidR="003A52D3" w:rsidRDefault="006150BD" w:rsidP="003A52D3">
            <w:pPr>
              <w:pStyle w:val="of-text"/>
              <w:jc w:val="both"/>
              <w:rPr>
                <w:i/>
                <w:iCs/>
              </w:rPr>
            </w:pPr>
            <w:r>
              <w:rPr>
                <w:i/>
                <w:iCs/>
              </w:rPr>
              <w:t xml:space="preserve">                  </w:t>
            </w:r>
          </w:p>
          <w:p w:rsidR="003A52D3" w:rsidRDefault="003A52D3" w:rsidP="003A52D3">
            <w:pPr>
              <w:pStyle w:val="of-text"/>
              <w:jc w:val="both"/>
            </w:pPr>
            <w:r>
              <w:t xml:space="preserve"> Във връзка с настоящото искане за промени по договора за финансова помощ:</w:t>
            </w:r>
          </w:p>
          <w:p w:rsidR="003A52D3" w:rsidRDefault="003A52D3" w:rsidP="003A52D3">
            <w:pPr>
              <w:pStyle w:val="of-text"/>
              <w:jc w:val="both"/>
            </w:pPr>
            <w:r>
              <w:t>Декларирам, че:</w:t>
            </w:r>
          </w:p>
          <w:p w:rsidR="003A52D3" w:rsidRDefault="003A52D3" w:rsidP="003A52D3">
            <w:pPr>
              <w:pStyle w:val="of-text"/>
              <w:numPr>
                <w:ilvl w:val="0"/>
                <w:numId w:val="9"/>
              </w:numPr>
            </w:pPr>
            <w:r>
              <w:t>и</w:t>
            </w:r>
            <w:r w:rsidRPr="0090299C">
              <w:t>кономически</w:t>
            </w:r>
            <w:r>
              <w:t>ят</w:t>
            </w:r>
            <w:r w:rsidRPr="0090299C">
              <w:t xml:space="preserve"> размер на стопанството към крайна дата на периода за проверка изпълнението на бизнес плана (измерен в Стандартен производствен обем)</w:t>
            </w:r>
            <w:r>
              <w:t>………… евро, което е с ……..…. евро СПО повече спрямо началния</w:t>
            </w:r>
            <w:r w:rsidRPr="0090299C">
              <w:t xml:space="preserve"> икономически размер на стопанството (измерен в Стандартен производствен обем)</w:t>
            </w:r>
            <w:r>
              <w:t>.</w:t>
            </w:r>
          </w:p>
          <w:p w:rsidR="003A52D3" w:rsidRDefault="003A52D3" w:rsidP="003A52D3">
            <w:pPr>
              <w:pStyle w:val="of-text"/>
              <w:numPr>
                <w:ilvl w:val="0"/>
                <w:numId w:val="9"/>
              </w:numPr>
            </w:pPr>
            <w:r>
              <w:t>Предлаганите промени са в съответствие с и</w:t>
            </w:r>
            <w:r w:rsidR="009550C7">
              <w:t>зискванията и условията по чл.</w:t>
            </w:r>
            <w:r w:rsidR="00242EDD">
              <w:rPr>
                <w:lang w:val="en-US"/>
              </w:rPr>
              <w:t xml:space="preserve"> </w:t>
            </w:r>
            <w:r w:rsidR="009550C7">
              <w:t>1</w:t>
            </w:r>
            <w:r w:rsidR="009550C7">
              <w:rPr>
                <w:lang w:val="en-US"/>
              </w:rPr>
              <w:t>9</w:t>
            </w:r>
            <w:r w:rsidR="009550C7">
              <w:t>, ал.</w:t>
            </w:r>
            <w:r w:rsidR="00242EDD">
              <w:rPr>
                <w:lang w:val="en-US"/>
              </w:rPr>
              <w:t xml:space="preserve"> </w:t>
            </w:r>
            <w:r w:rsidR="009550C7">
              <w:rPr>
                <w:lang w:val="en-US"/>
              </w:rPr>
              <w:t>5</w:t>
            </w:r>
            <w:r w:rsidR="009550C7">
              <w:t>, чл.1</w:t>
            </w:r>
            <w:r w:rsidR="009550C7">
              <w:rPr>
                <w:lang w:val="en-US"/>
              </w:rPr>
              <w:t>7</w:t>
            </w:r>
            <w:r w:rsidR="00242EDD">
              <w:rPr>
                <w:lang w:val="en-US"/>
              </w:rPr>
              <w:t xml:space="preserve"> </w:t>
            </w:r>
            <w:r w:rsidR="009550C7">
              <w:t>и чл.</w:t>
            </w:r>
            <w:r w:rsidR="00242EDD">
              <w:rPr>
                <w:lang w:val="en-US"/>
              </w:rPr>
              <w:t>39</w:t>
            </w:r>
            <w:r w:rsidR="009550C7">
              <w:t xml:space="preserve"> от Наредба №1</w:t>
            </w:r>
            <w:r w:rsidR="009550C7">
              <w:rPr>
                <w:lang w:val="en-US"/>
              </w:rPr>
              <w:t>0</w:t>
            </w:r>
            <w:r>
              <w:t>.</w:t>
            </w:r>
          </w:p>
          <w:p w:rsidR="00746885" w:rsidRDefault="00746885" w:rsidP="00FE7E1B">
            <w:pPr>
              <w:pStyle w:val="of-text"/>
              <w:ind w:left="284"/>
              <w:jc w:val="both"/>
            </w:pPr>
          </w:p>
          <w:p w:rsidR="00746885" w:rsidRDefault="00746885" w:rsidP="00FE7E1B">
            <w:pPr>
              <w:pStyle w:val="of-text"/>
              <w:ind w:left="284"/>
              <w:jc w:val="both"/>
            </w:pPr>
          </w:p>
          <w:p w:rsidR="00746885" w:rsidRDefault="003A52D3" w:rsidP="00746885">
            <w:pPr>
              <w:pStyle w:val="of-text"/>
              <w:ind w:left="284"/>
              <w:jc w:val="both"/>
            </w:pPr>
            <w:r>
              <w:t xml:space="preserve">Мотивите за исканата промяна са следните </w:t>
            </w:r>
            <w:r>
              <w:rPr>
                <w:lang w:val="en-US"/>
              </w:rPr>
              <w:t>(</w:t>
            </w:r>
            <w:r>
              <w:t>подобно описание на обективните причини, налагащи промените, описани в настоящото уведомление</w:t>
            </w:r>
            <w:r>
              <w:rPr>
                <w:lang w:val="en-US"/>
              </w:rPr>
              <w:t>)</w:t>
            </w:r>
            <w:r>
              <w:t>:</w:t>
            </w:r>
          </w:p>
          <w:p w:rsidR="003A52D3" w:rsidRDefault="003A52D3" w:rsidP="003A52D3">
            <w:pPr>
              <w:pStyle w:val="of-text"/>
              <w:numPr>
                <w:ilvl w:val="0"/>
                <w:numId w:val="7"/>
              </w:numPr>
              <w:ind w:left="284" w:hanging="284"/>
            </w:pPr>
            <w:r>
              <w:t>……………………………………………………………………………………………………………………………………………………………………………………………………………..……</w:t>
            </w:r>
          </w:p>
          <w:p w:rsidR="003A52D3" w:rsidRDefault="003A52D3" w:rsidP="003A52D3">
            <w:pPr>
              <w:pStyle w:val="of-text"/>
              <w:numPr>
                <w:ilvl w:val="0"/>
                <w:numId w:val="7"/>
              </w:numPr>
              <w:ind w:left="284" w:hanging="284"/>
            </w:pPr>
            <w:r>
              <w:t>……………………………………………………………………………………………………………………………………………………………………………………………………………………</w:t>
            </w:r>
          </w:p>
          <w:p w:rsidR="003A52D3" w:rsidRDefault="003A52D3" w:rsidP="003A52D3">
            <w:pPr>
              <w:pStyle w:val="of-text"/>
              <w:numPr>
                <w:ilvl w:val="0"/>
                <w:numId w:val="7"/>
              </w:numPr>
              <w:ind w:left="284" w:hanging="284"/>
            </w:pPr>
            <w:r>
              <w:t>……………………………………………………………………………………………………………………………………………………………………………….……………………………………</w:t>
            </w:r>
          </w:p>
          <w:p w:rsidR="00FE7E1B" w:rsidRDefault="00FE7E1B" w:rsidP="006D2CDE">
            <w:pPr>
              <w:pStyle w:val="of-text"/>
            </w:pPr>
          </w:p>
          <w:p w:rsidR="00FE7E1B" w:rsidRDefault="00FE7E1B" w:rsidP="00FE7E1B">
            <w:pPr>
              <w:pStyle w:val="of-text"/>
              <w:ind w:left="284"/>
            </w:pPr>
            <w:r>
              <w:t xml:space="preserve">                                                                        С уважение:</w:t>
            </w:r>
          </w:p>
          <w:p w:rsidR="0090299C" w:rsidRPr="003A52D3" w:rsidRDefault="003A52D3" w:rsidP="006D2CDE">
            <w:pPr>
              <w:pStyle w:val="of-text"/>
              <w:rPr>
                <w:i/>
                <w:iCs/>
              </w:rPr>
            </w:pPr>
            <w:r>
              <w:t>Дата...................г.</w:t>
            </w:r>
            <w:r w:rsidR="006150BD">
              <w:rPr>
                <w:i/>
                <w:iCs/>
              </w:rPr>
              <w:t xml:space="preserve">                             </w:t>
            </w:r>
            <w:r w:rsidR="00FE7E1B">
              <w:rPr>
                <w:i/>
                <w:iCs/>
              </w:rPr>
              <w:t xml:space="preserve">                             </w:t>
            </w:r>
            <w:r w:rsidR="006150BD">
              <w:rPr>
                <w:i/>
                <w:iCs/>
              </w:rPr>
              <w:t xml:space="preserve">                         </w:t>
            </w:r>
          </w:p>
        </w:tc>
      </w:tr>
      <w:tr w:rsidR="00FE7E1B" w:rsidTr="003A52D3">
        <w:tc>
          <w:tcPr>
            <w:tcW w:w="10280" w:type="dxa"/>
            <w:tcMar>
              <w:top w:w="0" w:type="dxa"/>
              <w:left w:w="108" w:type="dxa"/>
              <w:bottom w:w="0" w:type="dxa"/>
              <w:right w:w="108" w:type="dxa"/>
            </w:tcMar>
          </w:tcPr>
          <w:p w:rsidR="00FE7E1B" w:rsidRDefault="00FE7E1B" w:rsidP="003A52D3">
            <w:pPr>
              <w:pStyle w:val="of-text"/>
              <w:jc w:val="both"/>
              <w:rPr>
                <w:i/>
                <w:iCs/>
              </w:rPr>
            </w:pPr>
          </w:p>
        </w:tc>
      </w:tr>
      <w:tr w:rsidR="00FE7E1B" w:rsidTr="003A52D3">
        <w:tc>
          <w:tcPr>
            <w:tcW w:w="10280" w:type="dxa"/>
            <w:tcMar>
              <w:top w:w="0" w:type="dxa"/>
              <w:left w:w="108" w:type="dxa"/>
              <w:bottom w:w="0" w:type="dxa"/>
              <w:right w:w="108" w:type="dxa"/>
            </w:tcMar>
          </w:tcPr>
          <w:p w:rsidR="00FE7E1B" w:rsidRDefault="00FE7E1B" w:rsidP="003A52D3">
            <w:pPr>
              <w:pStyle w:val="of-text"/>
              <w:jc w:val="both"/>
              <w:rPr>
                <w:i/>
                <w:iCs/>
              </w:rPr>
            </w:pPr>
            <w:r>
              <w:rPr>
                <w:i/>
                <w:iCs/>
              </w:rPr>
              <w:t xml:space="preserve">              </w:t>
            </w:r>
          </w:p>
        </w:tc>
      </w:tr>
    </w:tbl>
    <w:p w:rsidR="000B7794" w:rsidRDefault="003A52D3" w:rsidP="003A52D3">
      <w:pPr>
        <w:pBdr>
          <w:top w:val="single" w:sz="4" w:space="1" w:color="auto"/>
        </w:pBdr>
        <w:ind w:left="5672" w:firstLine="709"/>
        <w:jc w:val="both"/>
      </w:pPr>
      <w:r>
        <w:rPr>
          <w:i/>
          <w:iCs/>
        </w:rPr>
        <w:t xml:space="preserve">              (</w:t>
      </w:r>
      <w:r w:rsidRPr="006150BD">
        <w:rPr>
          <w:i/>
          <w:iCs/>
        </w:rPr>
        <w:t>име и подпи</w:t>
      </w:r>
      <w:r>
        <w:rPr>
          <w:i/>
          <w:iCs/>
        </w:rPr>
        <w:t>с)</w:t>
      </w:r>
    </w:p>
    <w:tbl>
      <w:tblPr>
        <w:tblW w:w="0" w:type="auto"/>
        <w:tblCellSpacing w:w="15" w:type="dxa"/>
        <w:tblInd w:w="-1185" w:type="dxa"/>
        <w:tblCellMar>
          <w:top w:w="15" w:type="dxa"/>
          <w:left w:w="15" w:type="dxa"/>
          <w:bottom w:w="15" w:type="dxa"/>
          <w:right w:w="15" w:type="dxa"/>
        </w:tblCellMar>
        <w:tblLook w:val="04A0"/>
      </w:tblPr>
      <w:tblGrid>
        <w:gridCol w:w="96"/>
      </w:tblGrid>
      <w:tr w:rsidR="000B7794" w:rsidTr="000B7794">
        <w:trPr>
          <w:tblCellSpacing w:w="15" w:type="dxa"/>
        </w:trPr>
        <w:tc>
          <w:tcPr>
            <w:tcW w:w="0" w:type="auto"/>
            <w:vAlign w:val="center"/>
            <w:hideMark/>
          </w:tcPr>
          <w:p w:rsidR="000B7794" w:rsidRDefault="000B7794"/>
        </w:tc>
      </w:tr>
    </w:tbl>
    <w:p w:rsidR="003A52D3" w:rsidRDefault="003A52D3" w:rsidP="00507EDF">
      <w:pPr>
        <w:pStyle w:val="of-text"/>
        <w:rPr>
          <w:b/>
          <w:i/>
        </w:rPr>
      </w:pPr>
    </w:p>
    <w:p w:rsidR="003A52D3" w:rsidRDefault="003A52D3" w:rsidP="00507EDF">
      <w:pPr>
        <w:pStyle w:val="of-text"/>
        <w:rPr>
          <w:b/>
          <w:i/>
        </w:rPr>
      </w:pPr>
    </w:p>
    <w:p w:rsidR="003A52D3" w:rsidRDefault="003A52D3" w:rsidP="00507EDF">
      <w:pPr>
        <w:pStyle w:val="of-text"/>
        <w:rPr>
          <w:b/>
          <w:i/>
        </w:rPr>
      </w:pPr>
    </w:p>
    <w:p w:rsidR="003A52D3" w:rsidRDefault="003A52D3" w:rsidP="00507EDF">
      <w:pPr>
        <w:pStyle w:val="of-text"/>
        <w:rPr>
          <w:b/>
          <w:i/>
        </w:rPr>
      </w:pPr>
    </w:p>
    <w:p w:rsidR="003A52D3" w:rsidRDefault="003A52D3" w:rsidP="00507EDF">
      <w:pPr>
        <w:pStyle w:val="of-text"/>
        <w:rPr>
          <w:b/>
          <w:i/>
        </w:rPr>
      </w:pPr>
    </w:p>
    <w:p w:rsidR="003A52D3" w:rsidRDefault="003A52D3" w:rsidP="00507EDF">
      <w:pPr>
        <w:pStyle w:val="of-text"/>
        <w:rPr>
          <w:b/>
          <w:i/>
        </w:rPr>
      </w:pPr>
    </w:p>
    <w:p w:rsidR="003A52D3" w:rsidRDefault="003A52D3" w:rsidP="00507EDF">
      <w:pPr>
        <w:pStyle w:val="of-text"/>
        <w:rPr>
          <w:b/>
          <w:i/>
        </w:rPr>
      </w:pPr>
    </w:p>
    <w:p w:rsidR="003A52D3" w:rsidRDefault="003A52D3" w:rsidP="00507EDF">
      <w:pPr>
        <w:pStyle w:val="of-text"/>
        <w:rPr>
          <w:b/>
          <w:i/>
        </w:rPr>
      </w:pPr>
    </w:p>
    <w:p w:rsidR="003A52D3" w:rsidRDefault="003A52D3" w:rsidP="00507EDF">
      <w:pPr>
        <w:pStyle w:val="of-text"/>
        <w:rPr>
          <w:b/>
          <w:i/>
        </w:rPr>
      </w:pPr>
    </w:p>
    <w:p w:rsidR="003A52D3" w:rsidRDefault="00E316B9" w:rsidP="00E316B9">
      <w:pPr>
        <w:rPr>
          <w:b/>
          <w:i/>
        </w:rPr>
      </w:pPr>
      <w:r>
        <w:rPr>
          <w:b/>
          <w:i/>
        </w:rPr>
        <w:br w:type="page"/>
      </w:r>
    </w:p>
    <w:p w:rsidR="00E316B9" w:rsidRDefault="00E316B9" w:rsidP="003A52D3">
      <w:pPr>
        <w:pStyle w:val="of-text"/>
        <w:jc w:val="center"/>
        <w:rPr>
          <w:b/>
          <w:i/>
          <w:sz w:val="20"/>
          <w:szCs w:val="20"/>
        </w:rPr>
      </w:pPr>
    </w:p>
    <w:p w:rsidR="00507EDF" w:rsidRPr="003A52D3" w:rsidRDefault="00507EDF" w:rsidP="003A52D3">
      <w:pPr>
        <w:pStyle w:val="of-text"/>
        <w:jc w:val="center"/>
        <w:rPr>
          <w:b/>
          <w:i/>
          <w:sz w:val="20"/>
          <w:szCs w:val="20"/>
        </w:rPr>
      </w:pPr>
      <w:r w:rsidRPr="003A52D3">
        <w:rPr>
          <w:b/>
          <w:i/>
          <w:sz w:val="20"/>
          <w:szCs w:val="20"/>
        </w:rPr>
        <w:t>ВАЖНА ИНФОРМАЦИЯ</w:t>
      </w:r>
    </w:p>
    <w:p w:rsidR="00247F5A" w:rsidRPr="00242EDD" w:rsidRDefault="00242EDD" w:rsidP="00507EDF">
      <w:pPr>
        <w:pStyle w:val="of-text"/>
        <w:jc w:val="both"/>
        <w:rPr>
          <w:i/>
          <w:sz w:val="20"/>
          <w:szCs w:val="20"/>
          <w:lang w:val="en-US"/>
        </w:rPr>
      </w:pPr>
      <w:r>
        <w:rPr>
          <w:i/>
          <w:sz w:val="20"/>
          <w:szCs w:val="20"/>
        </w:rPr>
        <w:t>Съгласно чл.1</w:t>
      </w:r>
      <w:r>
        <w:rPr>
          <w:i/>
          <w:sz w:val="20"/>
          <w:szCs w:val="20"/>
          <w:lang w:val="en-US"/>
        </w:rPr>
        <w:t>9</w:t>
      </w:r>
      <w:r>
        <w:rPr>
          <w:i/>
          <w:sz w:val="20"/>
          <w:szCs w:val="20"/>
        </w:rPr>
        <w:t>, ал.</w:t>
      </w:r>
      <w:r>
        <w:rPr>
          <w:i/>
          <w:sz w:val="20"/>
          <w:szCs w:val="20"/>
          <w:lang w:val="en-US"/>
        </w:rPr>
        <w:t>5</w:t>
      </w:r>
      <w:r>
        <w:rPr>
          <w:i/>
          <w:sz w:val="20"/>
          <w:szCs w:val="20"/>
        </w:rPr>
        <w:t xml:space="preserve"> от Наредба № 1</w:t>
      </w:r>
      <w:r w:rsidRPr="00242EDD">
        <w:rPr>
          <w:i/>
          <w:sz w:val="20"/>
          <w:szCs w:val="20"/>
        </w:rPr>
        <w:t>0</w:t>
      </w:r>
      <w:r w:rsidR="00247F5A" w:rsidRPr="003A52D3">
        <w:rPr>
          <w:i/>
          <w:sz w:val="20"/>
          <w:szCs w:val="20"/>
        </w:rPr>
        <w:t xml:space="preserve">: </w:t>
      </w:r>
      <w:r w:rsidRPr="00242EDD">
        <w:rPr>
          <w:i/>
          <w:sz w:val="20"/>
          <w:szCs w:val="20"/>
        </w:rPr>
        <w:t>Когато проектът е получил приоритет по критериите, посочени в ал. 1, кандидатът е длъжен да поддържа съответствие с всеки един от критериите, на които е отговарял проектът му през целия период, считано от датата на подаване на заявлението за подпомагане до изтичане на пет години от датата на сключване на договора за предоставяне на финансова помощ.</w:t>
      </w:r>
    </w:p>
    <w:p w:rsidR="00507EDF" w:rsidRPr="003A52D3" w:rsidRDefault="00242EDD" w:rsidP="003A52D3">
      <w:pPr>
        <w:pStyle w:val="NoSpacing"/>
        <w:jc w:val="both"/>
        <w:rPr>
          <w:i/>
          <w:sz w:val="20"/>
          <w:szCs w:val="20"/>
        </w:rPr>
      </w:pPr>
      <w:r>
        <w:rPr>
          <w:i/>
          <w:sz w:val="20"/>
          <w:szCs w:val="20"/>
        </w:rPr>
        <w:t>Съгласно чл.1</w:t>
      </w:r>
      <w:r w:rsidRPr="00242EDD">
        <w:rPr>
          <w:i/>
          <w:sz w:val="20"/>
          <w:szCs w:val="20"/>
        </w:rPr>
        <w:t>7</w:t>
      </w:r>
      <w:r>
        <w:rPr>
          <w:i/>
          <w:sz w:val="20"/>
          <w:szCs w:val="20"/>
        </w:rPr>
        <w:t xml:space="preserve"> от Наредба № 1</w:t>
      </w:r>
      <w:r w:rsidRPr="00242EDD">
        <w:rPr>
          <w:i/>
          <w:sz w:val="20"/>
          <w:szCs w:val="20"/>
        </w:rPr>
        <w:t>0</w:t>
      </w:r>
      <w:r w:rsidR="00507EDF" w:rsidRPr="003A52D3">
        <w:rPr>
          <w:i/>
          <w:sz w:val="20"/>
          <w:szCs w:val="20"/>
        </w:rPr>
        <w:t>:</w:t>
      </w:r>
    </w:p>
    <w:p w:rsidR="00242EDD" w:rsidRPr="00242EDD" w:rsidRDefault="00242EDD" w:rsidP="00242EDD">
      <w:pPr>
        <w:pStyle w:val="m"/>
        <w:rPr>
          <w:i/>
          <w:color w:val="auto"/>
          <w:sz w:val="20"/>
          <w:szCs w:val="20"/>
        </w:rPr>
      </w:pPr>
      <w:bookmarkStart w:id="2" w:name="to_paragraph_id30161534"/>
      <w:bookmarkEnd w:id="2"/>
      <w:r w:rsidRPr="00242EDD">
        <w:rPr>
          <w:i/>
          <w:color w:val="auto"/>
          <w:sz w:val="20"/>
          <w:szCs w:val="20"/>
        </w:rPr>
        <w:t>Чл. 17. (1) След сключване на договора за предоставяне на финансова помощ не се допуска промяна в бизнесплана, свързана със замяна на заложените за отглеждане животни (с изключение на подмяна/замяна на един вид дребен рогат добитък с друг вид такъв) и/или основни земеделски култури, с изключение на преминаване от един вид едногодишни култури в друг вид едногодишни/многогодишни култури и/или от един вид трайни насаждения в друг вид трайни насаждения със същия размер СПО на единица площ. Включването в стопанството на допълнителни и непосочени в бизнесплана видове култури и/или животни е допустимо само след изричното писмено одобрение на РА.</w:t>
      </w:r>
    </w:p>
    <w:p w:rsidR="00242EDD" w:rsidRPr="00242EDD" w:rsidRDefault="00242EDD" w:rsidP="00242EDD">
      <w:pPr>
        <w:pStyle w:val="NormalWeb"/>
        <w:rPr>
          <w:i/>
          <w:color w:val="auto"/>
          <w:sz w:val="20"/>
          <w:szCs w:val="20"/>
        </w:rPr>
      </w:pPr>
      <w:r w:rsidRPr="00242EDD">
        <w:rPr>
          <w:i/>
          <w:color w:val="auto"/>
          <w:sz w:val="20"/>
          <w:szCs w:val="20"/>
        </w:rPr>
        <w:t>(2) Промяната на вида на отглежданите земеделски култури/животни по ал. 1 е допустима само в случаите, когато заложените в бизнесплана инвестиции в дълготрайни материални и нематериални активи могат да се използват за отглеждането и на новите земеделски култури/животни, освен ако не се извърши съответна промяна и във вида на инвестициите.</w:t>
      </w:r>
    </w:p>
    <w:p w:rsidR="00242EDD" w:rsidRPr="00242EDD" w:rsidRDefault="00242EDD" w:rsidP="00242EDD">
      <w:pPr>
        <w:pStyle w:val="NormalWeb"/>
        <w:rPr>
          <w:i/>
          <w:color w:val="auto"/>
          <w:sz w:val="20"/>
          <w:szCs w:val="20"/>
        </w:rPr>
      </w:pPr>
      <w:r w:rsidRPr="00242EDD">
        <w:rPr>
          <w:i/>
          <w:color w:val="auto"/>
          <w:sz w:val="20"/>
          <w:szCs w:val="20"/>
        </w:rPr>
        <w:t xml:space="preserve">(3) Промяната на вида на отглежданите земеделски култури/животни по ал. 1 е допустима само в случаите, когато това не води до несъответствие с изисквания по </w:t>
      </w:r>
      <w:hyperlink r:id="rId15" w:history="1">
        <w:r w:rsidRPr="00242EDD">
          <w:rPr>
            <w:i/>
            <w:color w:val="auto"/>
            <w:sz w:val="20"/>
            <w:szCs w:val="20"/>
          </w:rPr>
          <w:t>чл. 19, ал. 5</w:t>
        </w:r>
      </w:hyperlink>
      <w:r w:rsidRPr="00242EDD">
        <w:rPr>
          <w:i/>
          <w:color w:val="auto"/>
          <w:sz w:val="20"/>
          <w:szCs w:val="20"/>
        </w:rPr>
        <w:t>.</w:t>
      </w:r>
    </w:p>
    <w:p w:rsidR="00D27F6A" w:rsidRDefault="00D27F6A" w:rsidP="00242EDD">
      <w:pPr>
        <w:pStyle w:val="NormalWeb"/>
        <w:rPr>
          <w:i/>
          <w:color w:val="auto"/>
          <w:sz w:val="20"/>
          <w:szCs w:val="20"/>
          <w:lang w:val="en-US"/>
        </w:rPr>
      </w:pPr>
      <w:r w:rsidRPr="00242EDD">
        <w:rPr>
          <w:i/>
          <w:color w:val="auto"/>
          <w:sz w:val="20"/>
          <w:szCs w:val="20"/>
        </w:rPr>
        <w:t>Съгласно чл.</w:t>
      </w:r>
      <w:r w:rsidR="00242EDD" w:rsidRPr="00242EDD">
        <w:rPr>
          <w:i/>
          <w:color w:val="auto"/>
          <w:sz w:val="20"/>
          <w:szCs w:val="20"/>
        </w:rPr>
        <w:t>39</w:t>
      </w:r>
      <w:r w:rsidRPr="00242EDD">
        <w:rPr>
          <w:i/>
          <w:color w:val="auto"/>
          <w:sz w:val="20"/>
          <w:szCs w:val="20"/>
        </w:rPr>
        <w:t xml:space="preserve"> от Наредба № 1</w:t>
      </w:r>
      <w:r w:rsidR="00242EDD" w:rsidRPr="00242EDD">
        <w:rPr>
          <w:i/>
          <w:color w:val="auto"/>
          <w:sz w:val="20"/>
          <w:szCs w:val="20"/>
        </w:rPr>
        <w:t>0</w:t>
      </w:r>
      <w:r w:rsidRPr="00242EDD">
        <w:rPr>
          <w:i/>
          <w:color w:val="auto"/>
          <w:sz w:val="20"/>
          <w:szCs w:val="20"/>
        </w:rPr>
        <w:t>:</w:t>
      </w:r>
    </w:p>
    <w:p w:rsidR="00242EDD" w:rsidRPr="00242EDD" w:rsidRDefault="00242EDD" w:rsidP="00242EDD">
      <w:pPr>
        <w:pStyle w:val="NormalWeb"/>
        <w:rPr>
          <w:i/>
          <w:color w:val="auto"/>
          <w:sz w:val="20"/>
          <w:szCs w:val="20"/>
          <w:lang w:val="en-US"/>
        </w:rPr>
      </w:pPr>
    </w:p>
    <w:p w:rsidR="00242EDD" w:rsidRPr="00242EDD" w:rsidRDefault="00242EDD" w:rsidP="00242EDD">
      <w:pPr>
        <w:pStyle w:val="NormalWeb"/>
        <w:rPr>
          <w:i/>
          <w:color w:val="auto"/>
          <w:sz w:val="20"/>
          <w:szCs w:val="20"/>
        </w:rPr>
      </w:pPr>
      <w:r>
        <w:rPr>
          <w:i/>
          <w:color w:val="auto"/>
          <w:sz w:val="20"/>
          <w:szCs w:val="20"/>
        </w:rPr>
        <w:t xml:space="preserve">Чл. </w:t>
      </w:r>
      <w:r>
        <w:rPr>
          <w:i/>
          <w:color w:val="auto"/>
          <w:sz w:val="20"/>
          <w:szCs w:val="20"/>
          <w:lang w:val="en-US"/>
        </w:rPr>
        <w:t>39</w:t>
      </w:r>
      <w:r w:rsidRPr="00242EDD">
        <w:rPr>
          <w:i/>
          <w:color w:val="auto"/>
          <w:sz w:val="20"/>
          <w:szCs w:val="20"/>
        </w:rPr>
        <w:t>(1) Ползвателят на помощта може да подаде искане за промяна на договора за предоставяне на финансова помощ в съответната областна дирекция на Държавен фонд "Земеделие" по образец, публикуван на електронната страница на РА.</w:t>
      </w:r>
    </w:p>
    <w:p w:rsidR="00242EDD" w:rsidRPr="00242EDD" w:rsidRDefault="00242EDD" w:rsidP="00242EDD">
      <w:pPr>
        <w:pStyle w:val="NormalWeb"/>
        <w:rPr>
          <w:i/>
          <w:color w:val="auto"/>
          <w:sz w:val="20"/>
          <w:szCs w:val="20"/>
        </w:rPr>
      </w:pPr>
      <w:r w:rsidRPr="00242EDD">
        <w:rPr>
          <w:i/>
          <w:color w:val="auto"/>
          <w:sz w:val="20"/>
          <w:szCs w:val="20"/>
        </w:rPr>
        <w:t xml:space="preserve">(2) Когато искането за промяна на договора е свързано с изменение на бизнесплана и на крайната дата на периода за проверка изпълнението на бизнесплана и подаване на заявката за второ плащане, искането трябва да бъде подадено не по-късно от четири месеца преди изтичане на срока по </w:t>
      </w:r>
      <w:hyperlink r:id="rId16" w:history="1">
        <w:r w:rsidRPr="00242EDD">
          <w:rPr>
            <w:i/>
            <w:color w:val="auto"/>
            <w:sz w:val="20"/>
            <w:szCs w:val="20"/>
          </w:rPr>
          <w:t>чл. 11</w:t>
        </w:r>
      </w:hyperlink>
      <w:r w:rsidRPr="00242EDD">
        <w:rPr>
          <w:i/>
          <w:color w:val="auto"/>
          <w:sz w:val="20"/>
          <w:szCs w:val="20"/>
        </w:rPr>
        <w:t xml:space="preserve">. </w:t>
      </w:r>
    </w:p>
    <w:p w:rsidR="00242EDD" w:rsidRPr="00242EDD" w:rsidRDefault="00242EDD" w:rsidP="00242EDD">
      <w:pPr>
        <w:pStyle w:val="NormalWeb"/>
        <w:rPr>
          <w:i/>
          <w:color w:val="auto"/>
          <w:sz w:val="20"/>
          <w:szCs w:val="20"/>
        </w:rPr>
      </w:pPr>
      <w:r w:rsidRPr="00242EDD">
        <w:rPr>
          <w:i/>
          <w:color w:val="auto"/>
          <w:sz w:val="20"/>
          <w:szCs w:val="20"/>
        </w:rPr>
        <w:t>(3) Не се допуска промяна на договора, която води до:</w:t>
      </w:r>
    </w:p>
    <w:p w:rsidR="00242EDD" w:rsidRPr="00242EDD" w:rsidRDefault="00242EDD" w:rsidP="00242EDD">
      <w:pPr>
        <w:pStyle w:val="NormalWeb"/>
        <w:rPr>
          <w:i/>
          <w:color w:val="auto"/>
          <w:sz w:val="20"/>
          <w:szCs w:val="20"/>
        </w:rPr>
      </w:pPr>
      <w:r w:rsidRPr="00242EDD">
        <w:rPr>
          <w:i/>
          <w:color w:val="auto"/>
          <w:sz w:val="20"/>
          <w:szCs w:val="20"/>
        </w:rPr>
        <w:t>1. несъответствие с целите, дейностите и изискванията, определени в тази наредба;</w:t>
      </w:r>
    </w:p>
    <w:p w:rsidR="00242EDD" w:rsidRPr="00242EDD" w:rsidRDefault="00242EDD" w:rsidP="00242EDD">
      <w:pPr>
        <w:pStyle w:val="NormalWeb"/>
        <w:rPr>
          <w:i/>
          <w:color w:val="auto"/>
          <w:sz w:val="20"/>
          <w:szCs w:val="20"/>
        </w:rPr>
      </w:pPr>
      <w:r w:rsidRPr="00242EDD">
        <w:rPr>
          <w:i/>
          <w:color w:val="auto"/>
          <w:sz w:val="20"/>
          <w:szCs w:val="20"/>
        </w:rPr>
        <w:t>2. увеличение на стойността на договорената финансова помощ.</w:t>
      </w:r>
    </w:p>
    <w:p w:rsidR="00242EDD" w:rsidRPr="00242EDD" w:rsidRDefault="00242EDD" w:rsidP="00242EDD">
      <w:pPr>
        <w:pStyle w:val="NormalWeb"/>
        <w:rPr>
          <w:i/>
          <w:color w:val="auto"/>
          <w:sz w:val="20"/>
          <w:szCs w:val="20"/>
        </w:rPr>
      </w:pPr>
      <w:r w:rsidRPr="00242EDD">
        <w:rPr>
          <w:i/>
          <w:color w:val="auto"/>
          <w:sz w:val="20"/>
          <w:szCs w:val="20"/>
        </w:rPr>
        <w:t>(4) В случай на нередовност или липса на документи,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включително и с цел да се удостовери верността на заявените данни, РА изисква от ползвателя да представи допълнителни данни и/или документи. Ползвателят има право да представи изисканите му данни и/или документи в срок до 10 работни дни от уведомяването.</w:t>
      </w:r>
    </w:p>
    <w:p w:rsidR="00242EDD" w:rsidRPr="00242EDD" w:rsidRDefault="00242EDD" w:rsidP="00242EDD">
      <w:pPr>
        <w:pStyle w:val="NormalWeb"/>
        <w:rPr>
          <w:i/>
          <w:color w:val="auto"/>
          <w:sz w:val="20"/>
          <w:szCs w:val="20"/>
        </w:rPr>
      </w:pPr>
      <w:r w:rsidRPr="00242EDD">
        <w:rPr>
          <w:i/>
          <w:color w:val="auto"/>
          <w:sz w:val="20"/>
          <w:szCs w:val="20"/>
        </w:rPr>
        <w:t>(5) В срок до един месец от подаването на искането за промяна, а когато са изискани данни и/или документи по ал. 4 – в срок до 14 дни от представянето им, РА одобрява или отказва исканата промяна. Ползвателят на помощта се уведомява за мотивите за отхвърляне на искането, а в случай на одобрение в срок до 10 календарни дни от получаването на уведомлението за одобрение на искането трябва да се яви в съответната областна дирекция на Държавен фонд "Земеделие" за сключване на допълнително споразумение към договора. Когато ползвателят не се яви лично в посочения срок, правото на ползвателя за подписване на допълнителното споразумение към договора, с който се удовлетворява искането на ползвателя за промяната му, се погасява.</w:t>
      </w:r>
    </w:p>
    <w:p w:rsidR="00242EDD" w:rsidRPr="00242EDD" w:rsidRDefault="00242EDD" w:rsidP="00242EDD">
      <w:pPr>
        <w:pStyle w:val="NormalWeb"/>
        <w:rPr>
          <w:i/>
          <w:color w:val="auto"/>
          <w:sz w:val="20"/>
          <w:szCs w:val="20"/>
        </w:rPr>
      </w:pPr>
      <w:r w:rsidRPr="00242EDD">
        <w:rPr>
          <w:i/>
          <w:color w:val="auto"/>
          <w:sz w:val="20"/>
          <w:szCs w:val="20"/>
        </w:rPr>
        <w:t xml:space="preserve">(6) Когато ползвателят е физическо лице, той има право да се регистрира като ЕТ или ЕООД по </w:t>
      </w:r>
      <w:hyperlink r:id="rId17" w:history="1">
        <w:r w:rsidRPr="00242EDD">
          <w:rPr>
            <w:i/>
            <w:color w:val="auto"/>
            <w:sz w:val="20"/>
            <w:szCs w:val="20"/>
          </w:rPr>
          <w:t>Търговския закон</w:t>
        </w:r>
      </w:hyperlink>
      <w:r w:rsidRPr="00242EDD">
        <w:rPr>
          <w:i/>
          <w:color w:val="auto"/>
          <w:sz w:val="20"/>
          <w:szCs w:val="20"/>
        </w:rPr>
        <w:t xml:space="preserve">, който да стане правоприемник на стопанството му, като е длъжен в срок пет работни дни от регистрацията в търговския регистър писмено да уведоми за това РА. </w:t>
      </w:r>
    </w:p>
    <w:p w:rsidR="00242EDD" w:rsidRPr="00242EDD" w:rsidRDefault="00242EDD" w:rsidP="00242EDD">
      <w:pPr>
        <w:pStyle w:val="NormalWeb"/>
        <w:rPr>
          <w:i/>
          <w:color w:val="auto"/>
          <w:sz w:val="20"/>
          <w:szCs w:val="20"/>
        </w:rPr>
      </w:pPr>
      <w:r w:rsidRPr="00242EDD">
        <w:rPr>
          <w:i/>
          <w:color w:val="auto"/>
          <w:sz w:val="20"/>
          <w:szCs w:val="20"/>
        </w:rPr>
        <w:t>(7) Искане за промяна на договора, свързано с изменение на избраната крайна дата на периода за проверка на изпълнението на бизнесплана, е допустимо два пъти през целия период на изпълнение на договора.</w:t>
      </w:r>
    </w:p>
    <w:p w:rsidR="00242EDD" w:rsidRPr="00242EDD" w:rsidRDefault="00242EDD" w:rsidP="00242EDD">
      <w:pPr>
        <w:pStyle w:val="NormalWeb"/>
        <w:rPr>
          <w:i/>
          <w:color w:val="auto"/>
          <w:sz w:val="20"/>
          <w:szCs w:val="20"/>
        </w:rPr>
      </w:pPr>
      <w:r w:rsidRPr="00242EDD">
        <w:rPr>
          <w:i/>
          <w:color w:val="auto"/>
          <w:sz w:val="20"/>
          <w:szCs w:val="20"/>
        </w:rPr>
        <w:t xml:space="preserve">(8) Промяната на посочените в бизнесплана срокове за засаждане/засяване на земеделските култури за всяка година, както и информацията за минималния брой на растенията на единица площ за овощни видове, лозя, многогодишни етеричномаслени култури (в т.ч. маслодайна роза, лавандула и мента), маточници и разсадници за трайни насаждения и декоративни култури, се извършва при спазване на изискванията по </w:t>
      </w:r>
      <w:hyperlink r:id="rId18" w:history="1">
        <w:r w:rsidRPr="00242EDD">
          <w:rPr>
            <w:i/>
            <w:color w:val="auto"/>
            <w:sz w:val="20"/>
            <w:szCs w:val="20"/>
          </w:rPr>
          <w:t>чл. 14, ал. 3</w:t>
        </w:r>
      </w:hyperlink>
      <w:r w:rsidRPr="00242EDD">
        <w:rPr>
          <w:i/>
          <w:color w:val="auto"/>
          <w:sz w:val="20"/>
          <w:szCs w:val="20"/>
        </w:rPr>
        <w:t xml:space="preserve"> и </w:t>
      </w:r>
      <w:hyperlink r:id="rId19" w:history="1">
        <w:r w:rsidRPr="00242EDD">
          <w:rPr>
            <w:i/>
            <w:color w:val="auto"/>
            <w:sz w:val="20"/>
            <w:szCs w:val="20"/>
          </w:rPr>
          <w:t>4</w:t>
        </w:r>
      </w:hyperlink>
      <w:r w:rsidRPr="00242EDD">
        <w:rPr>
          <w:i/>
          <w:color w:val="auto"/>
          <w:sz w:val="20"/>
          <w:szCs w:val="20"/>
        </w:rPr>
        <w:t xml:space="preserve"> и </w:t>
      </w:r>
      <w:hyperlink r:id="rId20" w:history="1">
        <w:r w:rsidRPr="00242EDD">
          <w:rPr>
            <w:i/>
            <w:color w:val="auto"/>
            <w:sz w:val="20"/>
            <w:szCs w:val="20"/>
          </w:rPr>
          <w:t>чл. 15</w:t>
        </w:r>
      </w:hyperlink>
      <w:r w:rsidRPr="00242EDD">
        <w:rPr>
          <w:i/>
          <w:color w:val="auto"/>
          <w:sz w:val="20"/>
          <w:szCs w:val="20"/>
        </w:rPr>
        <w:t>.</w:t>
      </w:r>
    </w:p>
    <w:p w:rsidR="004D792D" w:rsidRPr="00242EDD" w:rsidRDefault="004D792D" w:rsidP="00242EDD">
      <w:pPr>
        <w:pStyle w:val="NormalWeb"/>
        <w:rPr>
          <w:i/>
          <w:color w:val="auto"/>
          <w:sz w:val="20"/>
          <w:szCs w:val="20"/>
        </w:rPr>
      </w:pPr>
    </w:p>
    <w:p w:rsidR="004D792D" w:rsidRPr="003A52D3" w:rsidRDefault="006A30C6" w:rsidP="00D27F6A">
      <w:pPr>
        <w:ind w:left="1" w:right="1"/>
        <w:jc w:val="both"/>
        <w:rPr>
          <w:b/>
          <w:i/>
          <w:sz w:val="20"/>
          <w:szCs w:val="20"/>
          <w:u w:val="single"/>
        </w:rPr>
      </w:pPr>
      <w:r>
        <w:rPr>
          <w:b/>
          <w:i/>
          <w:sz w:val="20"/>
          <w:szCs w:val="20"/>
          <w:u w:val="single"/>
        </w:rPr>
        <w:t>Съгласно чл.40, ал.2 от Наредба №1</w:t>
      </w:r>
      <w:r w:rsidRPr="006A30C6">
        <w:rPr>
          <w:i/>
          <w:sz w:val="20"/>
          <w:szCs w:val="20"/>
        </w:rPr>
        <w:t>0</w:t>
      </w:r>
      <w:r w:rsidR="004D792D" w:rsidRPr="006A30C6">
        <w:rPr>
          <w:i/>
          <w:sz w:val="20"/>
          <w:szCs w:val="20"/>
        </w:rPr>
        <w:t xml:space="preserve"> </w:t>
      </w:r>
      <w:r w:rsidRPr="006A30C6">
        <w:rPr>
          <w:i/>
          <w:sz w:val="20"/>
          <w:szCs w:val="20"/>
          <w:u w:val="single"/>
        </w:rPr>
        <w:t>Кореспонденцията между кандидата/ползвателя и РА се осъществява на посочения от кандидата/ползвателя адрес, телефонен номер и електронна поща и адреса на Държавен фонд "Земеделие" или съответната областна дирекция към Държавен фонд "Земеделие".</w:t>
      </w:r>
    </w:p>
    <w:sectPr w:rsidR="004D792D" w:rsidRPr="003A52D3" w:rsidSect="001C5E86">
      <w:footerReference w:type="default" r:id="rId21"/>
      <w:headerReference w:type="first" r:id="rId22"/>
      <w:footerReference w:type="first" r:id="rId23"/>
      <w:pgSz w:w="11906" w:h="16838"/>
      <w:pgMar w:top="851" w:right="991" w:bottom="709" w:left="851" w:header="709" w:footer="25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C86" w:rsidRDefault="00120C86" w:rsidP="00AC3644">
      <w:r>
        <w:separator/>
      </w:r>
    </w:p>
  </w:endnote>
  <w:endnote w:type="continuationSeparator" w:id="0">
    <w:p w:rsidR="00120C86" w:rsidRDefault="00120C86" w:rsidP="00AC36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C86" w:rsidRPr="00746885" w:rsidRDefault="00120C86" w:rsidP="002F4987">
    <w:pPr>
      <w:pStyle w:val="Footer"/>
      <w:jc w:val="center"/>
      <w:rPr>
        <w:sz w:val="20"/>
        <w:szCs w:val="20"/>
        <w:lang w:val="en-US"/>
      </w:rPr>
    </w:pPr>
    <w:r w:rsidRPr="00746885">
      <w:rPr>
        <w:sz w:val="20"/>
        <w:szCs w:val="20"/>
      </w:rPr>
      <w:t xml:space="preserve">Page </w:t>
    </w:r>
    <w:r w:rsidR="00B27980" w:rsidRPr="00746885">
      <w:rPr>
        <w:b/>
        <w:sz w:val="20"/>
        <w:szCs w:val="20"/>
      </w:rPr>
      <w:fldChar w:fldCharType="begin"/>
    </w:r>
    <w:r w:rsidRPr="00746885">
      <w:rPr>
        <w:b/>
        <w:sz w:val="20"/>
        <w:szCs w:val="20"/>
      </w:rPr>
      <w:instrText xml:space="preserve"> PAGE </w:instrText>
    </w:r>
    <w:r w:rsidR="00B27980" w:rsidRPr="00746885">
      <w:rPr>
        <w:b/>
        <w:sz w:val="20"/>
        <w:szCs w:val="20"/>
      </w:rPr>
      <w:fldChar w:fldCharType="separate"/>
    </w:r>
    <w:r w:rsidR="00D27999">
      <w:rPr>
        <w:b/>
        <w:noProof/>
        <w:sz w:val="20"/>
        <w:szCs w:val="20"/>
      </w:rPr>
      <w:t>10</w:t>
    </w:r>
    <w:r w:rsidR="00B27980" w:rsidRPr="00746885">
      <w:rPr>
        <w:b/>
        <w:sz w:val="20"/>
        <w:szCs w:val="20"/>
      </w:rPr>
      <w:fldChar w:fldCharType="end"/>
    </w:r>
    <w:r w:rsidRPr="00746885">
      <w:rPr>
        <w:sz w:val="20"/>
        <w:szCs w:val="20"/>
      </w:rPr>
      <w:t xml:space="preserve"> of </w:t>
    </w:r>
    <w:r w:rsidR="00B27980" w:rsidRPr="00746885">
      <w:rPr>
        <w:b/>
        <w:sz w:val="20"/>
        <w:szCs w:val="20"/>
      </w:rPr>
      <w:fldChar w:fldCharType="begin"/>
    </w:r>
    <w:r w:rsidRPr="00746885">
      <w:rPr>
        <w:b/>
        <w:sz w:val="20"/>
        <w:szCs w:val="20"/>
      </w:rPr>
      <w:instrText xml:space="preserve"> NUMPAGES  </w:instrText>
    </w:r>
    <w:r w:rsidR="00B27980" w:rsidRPr="00746885">
      <w:rPr>
        <w:b/>
        <w:sz w:val="20"/>
        <w:szCs w:val="20"/>
      </w:rPr>
      <w:fldChar w:fldCharType="separate"/>
    </w:r>
    <w:r w:rsidR="00D27999">
      <w:rPr>
        <w:b/>
        <w:noProof/>
        <w:sz w:val="20"/>
        <w:szCs w:val="20"/>
      </w:rPr>
      <w:t>10</w:t>
    </w:r>
    <w:r w:rsidR="00B27980" w:rsidRPr="00746885">
      <w:rPr>
        <w:b/>
        <w:sz w:val="20"/>
        <w:szCs w:val="20"/>
      </w:rPr>
      <w:fldChar w:fldCharType="end"/>
    </w:r>
  </w:p>
  <w:p w:rsidR="00120C86" w:rsidRPr="002F4987" w:rsidRDefault="00120C86">
    <w:pPr>
      <w:pStyle w:val="Footer"/>
      <w:rPr>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C86" w:rsidRPr="002F4987" w:rsidRDefault="00120C86" w:rsidP="002F4987">
    <w:pPr>
      <w:pStyle w:val="Footer"/>
      <w:jc w:val="center"/>
      <w:rPr>
        <w:lang w:val="en-US"/>
      </w:rPr>
    </w:pPr>
    <w:r>
      <w:t xml:space="preserve">Page </w:t>
    </w:r>
    <w:r w:rsidR="00B27980">
      <w:rPr>
        <w:b/>
      </w:rPr>
      <w:fldChar w:fldCharType="begin"/>
    </w:r>
    <w:r>
      <w:rPr>
        <w:b/>
      </w:rPr>
      <w:instrText xml:space="preserve"> PAGE </w:instrText>
    </w:r>
    <w:r w:rsidR="00B27980">
      <w:rPr>
        <w:b/>
      </w:rPr>
      <w:fldChar w:fldCharType="separate"/>
    </w:r>
    <w:r w:rsidR="00D27999">
      <w:rPr>
        <w:b/>
        <w:noProof/>
      </w:rPr>
      <w:t>1</w:t>
    </w:r>
    <w:r w:rsidR="00B27980">
      <w:rPr>
        <w:b/>
      </w:rPr>
      <w:fldChar w:fldCharType="end"/>
    </w:r>
    <w:r>
      <w:t xml:space="preserve"> of </w:t>
    </w:r>
    <w:r w:rsidR="00B27980">
      <w:rPr>
        <w:b/>
      </w:rPr>
      <w:fldChar w:fldCharType="begin"/>
    </w:r>
    <w:r>
      <w:rPr>
        <w:b/>
      </w:rPr>
      <w:instrText xml:space="preserve"> NUMPAGES  </w:instrText>
    </w:r>
    <w:r w:rsidR="00B27980">
      <w:rPr>
        <w:b/>
      </w:rPr>
      <w:fldChar w:fldCharType="separate"/>
    </w:r>
    <w:r w:rsidR="00D27999">
      <w:rPr>
        <w:b/>
        <w:noProof/>
      </w:rPr>
      <w:t>3</w:t>
    </w:r>
    <w:r w:rsidR="00B27980">
      <w:rP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C86" w:rsidRDefault="00120C86" w:rsidP="00AC3644">
      <w:r>
        <w:separator/>
      </w:r>
    </w:p>
  </w:footnote>
  <w:footnote w:type="continuationSeparator" w:id="0">
    <w:p w:rsidR="00120C86" w:rsidRDefault="00120C86" w:rsidP="00AC36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C86" w:rsidRDefault="00120C86" w:rsidP="006150BD">
    <w:pPr>
      <w:spacing w:after="200"/>
      <w:contextualSpacing/>
    </w:pPr>
    <w:r>
      <w:t xml:space="preserve">Приложение </w:t>
    </w:r>
    <w:r w:rsidRPr="00FF30B4">
      <w:t xml:space="preserve">към </w:t>
    </w:r>
    <w:r w:rsidRPr="00B250FD">
      <w:t>чл. 1</w:t>
    </w:r>
    <w:r w:rsidR="00B250FD" w:rsidRPr="00B250FD">
      <w:t>4</w:t>
    </w:r>
    <w:r w:rsidRPr="00B250FD">
      <w:t xml:space="preserve">, ал. </w:t>
    </w:r>
    <w:r w:rsidR="00B250FD" w:rsidRPr="00B250FD">
      <w:t>4</w:t>
    </w:r>
    <w:r w:rsidRPr="00B250FD">
      <w:t xml:space="preserve"> и чл. </w:t>
    </w:r>
    <w:r w:rsidR="00B250FD" w:rsidRPr="00B250FD">
      <w:t>39</w:t>
    </w:r>
    <w:r>
      <w:t>, ал.</w:t>
    </w:r>
    <w:r w:rsidR="00B250FD">
      <w:t xml:space="preserve"> </w:t>
    </w:r>
    <w:r>
      <w:t>1 от Наредба №</w:t>
    </w:r>
    <w:r w:rsidR="00B250FD">
      <w:t>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74F91"/>
    <w:multiLevelType w:val="hybridMultilevel"/>
    <w:tmpl w:val="DCF655EC"/>
    <w:lvl w:ilvl="0" w:tplc="0402000F">
      <w:start w:val="1"/>
      <w:numFmt w:val="decimal"/>
      <w:lvlText w:val="%1."/>
      <w:lvlJc w:val="left"/>
      <w:pPr>
        <w:ind w:left="720" w:hanging="360"/>
      </w:pPr>
      <w:rPr>
        <w:rFonts w:eastAsia="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21D46C5A"/>
    <w:multiLevelType w:val="hybridMultilevel"/>
    <w:tmpl w:val="D53E331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33A56C13"/>
    <w:multiLevelType w:val="hybridMultilevel"/>
    <w:tmpl w:val="46F0F516"/>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E3123CF"/>
    <w:multiLevelType w:val="hybridMultilevel"/>
    <w:tmpl w:val="B37C4A58"/>
    <w:lvl w:ilvl="0" w:tplc="A7D2BFD4">
      <w:start w:val="1"/>
      <w:numFmt w:val="decimal"/>
      <w:lvlText w:val="%1."/>
      <w:lvlJc w:val="left"/>
      <w:pPr>
        <w:ind w:left="360" w:hanging="360"/>
      </w:pPr>
      <w:rPr>
        <w:rFonts w:hint="default"/>
        <w:b w:val="0"/>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4C895EF5"/>
    <w:multiLevelType w:val="hybridMultilevel"/>
    <w:tmpl w:val="418622B0"/>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4E0C6A2E"/>
    <w:multiLevelType w:val="hybridMultilevel"/>
    <w:tmpl w:val="E6FA8F34"/>
    <w:lvl w:ilvl="0" w:tplc="5BAAF34E">
      <w:start w:val="3"/>
      <w:numFmt w:val="bullet"/>
      <w:lvlText w:val="-"/>
      <w:lvlJc w:val="left"/>
      <w:pPr>
        <w:ind w:left="780" w:hanging="360"/>
      </w:pPr>
      <w:rPr>
        <w:rFonts w:ascii="Times New Roman" w:eastAsia="Times New Roman" w:hAnsi="Times New Roman" w:cs="Times New Roman"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6">
    <w:nsid w:val="569D15AB"/>
    <w:multiLevelType w:val="hybridMultilevel"/>
    <w:tmpl w:val="CC4AE0C2"/>
    <w:lvl w:ilvl="0" w:tplc="0402000F">
      <w:start w:val="1"/>
      <w:numFmt w:val="decimal"/>
      <w:lvlText w:val="%1."/>
      <w:lvlJc w:val="left"/>
      <w:pPr>
        <w:ind w:left="4815" w:hanging="360"/>
      </w:pPr>
    </w:lvl>
    <w:lvl w:ilvl="1" w:tplc="04020019" w:tentative="1">
      <w:start w:val="1"/>
      <w:numFmt w:val="lowerLetter"/>
      <w:lvlText w:val="%2."/>
      <w:lvlJc w:val="left"/>
      <w:pPr>
        <w:ind w:left="5535" w:hanging="360"/>
      </w:pPr>
    </w:lvl>
    <w:lvl w:ilvl="2" w:tplc="0402001B" w:tentative="1">
      <w:start w:val="1"/>
      <w:numFmt w:val="lowerRoman"/>
      <w:lvlText w:val="%3."/>
      <w:lvlJc w:val="right"/>
      <w:pPr>
        <w:ind w:left="6255" w:hanging="180"/>
      </w:pPr>
    </w:lvl>
    <w:lvl w:ilvl="3" w:tplc="0402000F" w:tentative="1">
      <w:start w:val="1"/>
      <w:numFmt w:val="decimal"/>
      <w:lvlText w:val="%4."/>
      <w:lvlJc w:val="left"/>
      <w:pPr>
        <w:ind w:left="6975" w:hanging="360"/>
      </w:pPr>
    </w:lvl>
    <w:lvl w:ilvl="4" w:tplc="04020019" w:tentative="1">
      <w:start w:val="1"/>
      <w:numFmt w:val="lowerLetter"/>
      <w:lvlText w:val="%5."/>
      <w:lvlJc w:val="left"/>
      <w:pPr>
        <w:ind w:left="7695" w:hanging="360"/>
      </w:pPr>
    </w:lvl>
    <w:lvl w:ilvl="5" w:tplc="0402001B" w:tentative="1">
      <w:start w:val="1"/>
      <w:numFmt w:val="lowerRoman"/>
      <w:lvlText w:val="%6."/>
      <w:lvlJc w:val="right"/>
      <w:pPr>
        <w:ind w:left="8415" w:hanging="180"/>
      </w:pPr>
    </w:lvl>
    <w:lvl w:ilvl="6" w:tplc="0402000F" w:tentative="1">
      <w:start w:val="1"/>
      <w:numFmt w:val="decimal"/>
      <w:lvlText w:val="%7."/>
      <w:lvlJc w:val="left"/>
      <w:pPr>
        <w:ind w:left="9135" w:hanging="360"/>
      </w:pPr>
    </w:lvl>
    <w:lvl w:ilvl="7" w:tplc="04020019" w:tentative="1">
      <w:start w:val="1"/>
      <w:numFmt w:val="lowerLetter"/>
      <w:lvlText w:val="%8."/>
      <w:lvlJc w:val="left"/>
      <w:pPr>
        <w:ind w:left="9855" w:hanging="360"/>
      </w:pPr>
    </w:lvl>
    <w:lvl w:ilvl="8" w:tplc="0402001B" w:tentative="1">
      <w:start w:val="1"/>
      <w:numFmt w:val="lowerRoman"/>
      <w:lvlText w:val="%9."/>
      <w:lvlJc w:val="right"/>
      <w:pPr>
        <w:ind w:left="10575" w:hanging="180"/>
      </w:pPr>
    </w:lvl>
  </w:abstractNum>
  <w:abstractNum w:abstractNumId="7">
    <w:nsid w:val="60D17509"/>
    <w:multiLevelType w:val="hybridMultilevel"/>
    <w:tmpl w:val="4DC881F2"/>
    <w:lvl w:ilvl="0" w:tplc="5BAAF34E">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7817692B"/>
    <w:multiLevelType w:val="hybridMultilevel"/>
    <w:tmpl w:val="EA1E2E14"/>
    <w:lvl w:ilvl="0" w:tplc="5BAAF34E">
      <w:start w:val="3"/>
      <w:numFmt w:val="bullet"/>
      <w:lvlText w:val="-"/>
      <w:lvlJc w:val="left"/>
      <w:pPr>
        <w:ind w:left="361" w:hanging="360"/>
      </w:pPr>
      <w:rPr>
        <w:rFonts w:ascii="Times New Roman" w:eastAsia="Times New Roman" w:hAnsi="Times New Roman" w:cs="Times New Roman" w:hint="default"/>
      </w:rPr>
    </w:lvl>
    <w:lvl w:ilvl="1" w:tplc="04020003" w:tentative="1">
      <w:start w:val="1"/>
      <w:numFmt w:val="bullet"/>
      <w:lvlText w:val="o"/>
      <w:lvlJc w:val="left"/>
      <w:pPr>
        <w:ind w:left="1081" w:hanging="360"/>
      </w:pPr>
      <w:rPr>
        <w:rFonts w:ascii="Courier New" w:hAnsi="Courier New" w:cs="Courier New" w:hint="default"/>
      </w:rPr>
    </w:lvl>
    <w:lvl w:ilvl="2" w:tplc="04020005" w:tentative="1">
      <w:start w:val="1"/>
      <w:numFmt w:val="bullet"/>
      <w:lvlText w:val=""/>
      <w:lvlJc w:val="left"/>
      <w:pPr>
        <w:ind w:left="1801" w:hanging="360"/>
      </w:pPr>
      <w:rPr>
        <w:rFonts w:ascii="Wingdings" w:hAnsi="Wingdings" w:hint="default"/>
      </w:rPr>
    </w:lvl>
    <w:lvl w:ilvl="3" w:tplc="04020001" w:tentative="1">
      <w:start w:val="1"/>
      <w:numFmt w:val="bullet"/>
      <w:lvlText w:val=""/>
      <w:lvlJc w:val="left"/>
      <w:pPr>
        <w:ind w:left="2521" w:hanging="360"/>
      </w:pPr>
      <w:rPr>
        <w:rFonts w:ascii="Symbol" w:hAnsi="Symbol" w:hint="default"/>
      </w:rPr>
    </w:lvl>
    <w:lvl w:ilvl="4" w:tplc="04020003" w:tentative="1">
      <w:start w:val="1"/>
      <w:numFmt w:val="bullet"/>
      <w:lvlText w:val="o"/>
      <w:lvlJc w:val="left"/>
      <w:pPr>
        <w:ind w:left="3241" w:hanging="360"/>
      </w:pPr>
      <w:rPr>
        <w:rFonts w:ascii="Courier New" w:hAnsi="Courier New" w:cs="Courier New" w:hint="default"/>
      </w:rPr>
    </w:lvl>
    <w:lvl w:ilvl="5" w:tplc="04020005" w:tentative="1">
      <w:start w:val="1"/>
      <w:numFmt w:val="bullet"/>
      <w:lvlText w:val=""/>
      <w:lvlJc w:val="left"/>
      <w:pPr>
        <w:ind w:left="3961" w:hanging="360"/>
      </w:pPr>
      <w:rPr>
        <w:rFonts w:ascii="Wingdings" w:hAnsi="Wingdings" w:hint="default"/>
      </w:rPr>
    </w:lvl>
    <w:lvl w:ilvl="6" w:tplc="04020001" w:tentative="1">
      <w:start w:val="1"/>
      <w:numFmt w:val="bullet"/>
      <w:lvlText w:val=""/>
      <w:lvlJc w:val="left"/>
      <w:pPr>
        <w:ind w:left="4681" w:hanging="360"/>
      </w:pPr>
      <w:rPr>
        <w:rFonts w:ascii="Symbol" w:hAnsi="Symbol" w:hint="default"/>
      </w:rPr>
    </w:lvl>
    <w:lvl w:ilvl="7" w:tplc="04020003" w:tentative="1">
      <w:start w:val="1"/>
      <w:numFmt w:val="bullet"/>
      <w:lvlText w:val="o"/>
      <w:lvlJc w:val="left"/>
      <w:pPr>
        <w:ind w:left="5401" w:hanging="360"/>
      </w:pPr>
      <w:rPr>
        <w:rFonts w:ascii="Courier New" w:hAnsi="Courier New" w:cs="Courier New" w:hint="default"/>
      </w:rPr>
    </w:lvl>
    <w:lvl w:ilvl="8" w:tplc="04020005" w:tentative="1">
      <w:start w:val="1"/>
      <w:numFmt w:val="bullet"/>
      <w:lvlText w:val=""/>
      <w:lvlJc w:val="left"/>
      <w:pPr>
        <w:ind w:left="6121" w:hanging="360"/>
      </w:pPr>
      <w:rPr>
        <w:rFonts w:ascii="Wingdings" w:hAnsi="Wingdings" w:hint="default"/>
      </w:rPr>
    </w:lvl>
  </w:abstractNum>
  <w:abstractNum w:abstractNumId="9">
    <w:nsid w:val="7C4413C9"/>
    <w:multiLevelType w:val="hybridMultilevel"/>
    <w:tmpl w:val="4B86CD18"/>
    <w:lvl w:ilvl="0" w:tplc="04020001">
      <w:start w:val="1"/>
      <w:numFmt w:val="bullet"/>
      <w:lvlText w:val=""/>
      <w:lvlJc w:val="left"/>
      <w:pPr>
        <w:ind w:left="361"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6"/>
  </w:num>
  <w:num w:numId="5">
    <w:abstractNumId w:val="8"/>
  </w:num>
  <w:num w:numId="6">
    <w:abstractNumId w:val="9"/>
  </w:num>
  <w:num w:numId="7">
    <w:abstractNumId w:val="1"/>
  </w:num>
  <w:num w:numId="8">
    <w:abstractNumId w:val="7"/>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rsids>
    <w:rsidRoot w:val="00A6568C"/>
    <w:rsid w:val="0000125D"/>
    <w:rsid w:val="00002B53"/>
    <w:rsid w:val="000134B6"/>
    <w:rsid w:val="00013F2B"/>
    <w:rsid w:val="00014FD8"/>
    <w:rsid w:val="00021BD8"/>
    <w:rsid w:val="000225E3"/>
    <w:rsid w:val="00023788"/>
    <w:rsid w:val="00023BC1"/>
    <w:rsid w:val="000311AB"/>
    <w:rsid w:val="0003773D"/>
    <w:rsid w:val="000639A8"/>
    <w:rsid w:val="00064567"/>
    <w:rsid w:val="00066AC6"/>
    <w:rsid w:val="00070226"/>
    <w:rsid w:val="000707E3"/>
    <w:rsid w:val="0007590A"/>
    <w:rsid w:val="0008789E"/>
    <w:rsid w:val="00090478"/>
    <w:rsid w:val="00094F80"/>
    <w:rsid w:val="00097CED"/>
    <w:rsid w:val="000A1F03"/>
    <w:rsid w:val="000B05D0"/>
    <w:rsid w:val="000B3B52"/>
    <w:rsid w:val="000B7794"/>
    <w:rsid w:val="000C0152"/>
    <w:rsid w:val="000C1BBA"/>
    <w:rsid w:val="000D2F0B"/>
    <w:rsid w:val="000E7620"/>
    <w:rsid w:val="000F501C"/>
    <w:rsid w:val="001111B9"/>
    <w:rsid w:val="00114093"/>
    <w:rsid w:val="00120C86"/>
    <w:rsid w:val="0014489C"/>
    <w:rsid w:val="00150F27"/>
    <w:rsid w:val="001552D7"/>
    <w:rsid w:val="00167245"/>
    <w:rsid w:val="001A254B"/>
    <w:rsid w:val="001A7484"/>
    <w:rsid w:val="001B3D82"/>
    <w:rsid w:val="001B55FD"/>
    <w:rsid w:val="001C5E86"/>
    <w:rsid w:val="001C6B73"/>
    <w:rsid w:val="001E4B21"/>
    <w:rsid w:val="001E6B61"/>
    <w:rsid w:val="001F405C"/>
    <w:rsid w:val="00204C88"/>
    <w:rsid w:val="00213195"/>
    <w:rsid w:val="00216D17"/>
    <w:rsid w:val="00223BEC"/>
    <w:rsid w:val="00234A6D"/>
    <w:rsid w:val="00242EDD"/>
    <w:rsid w:val="00247F5A"/>
    <w:rsid w:val="0025003F"/>
    <w:rsid w:val="002674AD"/>
    <w:rsid w:val="002703D7"/>
    <w:rsid w:val="00270C84"/>
    <w:rsid w:val="0027324D"/>
    <w:rsid w:val="00273885"/>
    <w:rsid w:val="002818A8"/>
    <w:rsid w:val="00282417"/>
    <w:rsid w:val="002828A8"/>
    <w:rsid w:val="0028570A"/>
    <w:rsid w:val="00285906"/>
    <w:rsid w:val="00291A67"/>
    <w:rsid w:val="00292E25"/>
    <w:rsid w:val="002967E0"/>
    <w:rsid w:val="00296A16"/>
    <w:rsid w:val="002A12BD"/>
    <w:rsid w:val="002A73B2"/>
    <w:rsid w:val="002B1B9B"/>
    <w:rsid w:val="002C00D5"/>
    <w:rsid w:val="002D25DB"/>
    <w:rsid w:val="002D79ED"/>
    <w:rsid w:val="002F1383"/>
    <w:rsid w:val="002F492A"/>
    <w:rsid w:val="002F4987"/>
    <w:rsid w:val="002F4A08"/>
    <w:rsid w:val="002F7C7C"/>
    <w:rsid w:val="0030782F"/>
    <w:rsid w:val="00330EB0"/>
    <w:rsid w:val="00332B8B"/>
    <w:rsid w:val="003342E7"/>
    <w:rsid w:val="0034392F"/>
    <w:rsid w:val="003508A9"/>
    <w:rsid w:val="0035387A"/>
    <w:rsid w:val="0035498F"/>
    <w:rsid w:val="00364146"/>
    <w:rsid w:val="003736D9"/>
    <w:rsid w:val="00394223"/>
    <w:rsid w:val="003957F3"/>
    <w:rsid w:val="003A2434"/>
    <w:rsid w:val="003A3295"/>
    <w:rsid w:val="003A41F1"/>
    <w:rsid w:val="003A52D3"/>
    <w:rsid w:val="003A5A15"/>
    <w:rsid w:val="003C5F7F"/>
    <w:rsid w:val="003D4502"/>
    <w:rsid w:val="003D48DF"/>
    <w:rsid w:val="003D6E76"/>
    <w:rsid w:val="003E35D8"/>
    <w:rsid w:val="003E58DA"/>
    <w:rsid w:val="003E629C"/>
    <w:rsid w:val="003E747A"/>
    <w:rsid w:val="003F1AEC"/>
    <w:rsid w:val="003F65F0"/>
    <w:rsid w:val="004048B6"/>
    <w:rsid w:val="00411679"/>
    <w:rsid w:val="004120B7"/>
    <w:rsid w:val="00430B6D"/>
    <w:rsid w:val="0044357D"/>
    <w:rsid w:val="00444C53"/>
    <w:rsid w:val="004469B9"/>
    <w:rsid w:val="004641CC"/>
    <w:rsid w:val="00467007"/>
    <w:rsid w:val="0047697D"/>
    <w:rsid w:val="00483605"/>
    <w:rsid w:val="004A4202"/>
    <w:rsid w:val="004B3EC5"/>
    <w:rsid w:val="004C0FD4"/>
    <w:rsid w:val="004C7F1B"/>
    <w:rsid w:val="004D792D"/>
    <w:rsid w:val="004E5034"/>
    <w:rsid w:val="004E7B5C"/>
    <w:rsid w:val="004E7ED0"/>
    <w:rsid w:val="00507782"/>
    <w:rsid w:val="00507EDF"/>
    <w:rsid w:val="0051130E"/>
    <w:rsid w:val="0053112D"/>
    <w:rsid w:val="00532899"/>
    <w:rsid w:val="005362B3"/>
    <w:rsid w:val="005378D1"/>
    <w:rsid w:val="005423C0"/>
    <w:rsid w:val="00542D86"/>
    <w:rsid w:val="00544362"/>
    <w:rsid w:val="0055259B"/>
    <w:rsid w:val="00566415"/>
    <w:rsid w:val="00567712"/>
    <w:rsid w:val="00572A51"/>
    <w:rsid w:val="00585309"/>
    <w:rsid w:val="00586B86"/>
    <w:rsid w:val="005A27F3"/>
    <w:rsid w:val="005A7DC9"/>
    <w:rsid w:val="005B1AC1"/>
    <w:rsid w:val="005B6A63"/>
    <w:rsid w:val="005C69B0"/>
    <w:rsid w:val="005D576B"/>
    <w:rsid w:val="005D5D04"/>
    <w:rsid w:val="005E343D"/>
    <w:rsid w:val="005F20FD"/>
    <w:rsid w:val="00613D91"/>
    <w:rsid w:val="006150BD"/>
    <w:rsid w:val="00615168"/>
    <w:rsid w:val="00621895"/>
    <w:rsid w:val="006224F4"/>
    <w:rsid w:val="00623944"/>
    <w:rsid w:val="00625800"/>
    <w:rsid w:val="00626E79"/>
    <w:rsid w:val="00630A8B"/>
    <w:rsid w:val="006323F5"/>
    <w:rsid w:val="00632950"/>
    <w:rsid w:val="006339A3"/>
    <w:rsid w:val="006373FF"/>
    <w:rsid w:val="00643987"/>
    <w:rsid w:val="00646B3A"/>
    <w:rsid w:val="00653FB5"/>
    <w:rsid w:val="006577E7"/>
    <w:rsid w:val="006660E6"/>
    <w:rsid w:val="006A30C6"/>
    <w:rsid w:val="006A3BCC"/>
    <w:rsid w:val="006B1991"/>
    <w:rsid w:val="006B1A14"/>
    <w:rsid w:val="006B5E61"/>
    <w:rsid w:val="006C02FF"/>
    <w:rsid w:val="006D2677"/>
    <w:rsid w:val="006D2CDE"/>
    <w:rsid w:val="006D673C"/>
    <w:rsid w:val="006E2ECA"/>
    <w:rsid w:val="006E5EEE"/>
    <w:rsid w:val="007047BE"/>
    <w:rsid w:val="00705A31"/>
    <w:rsid w:val="00711E69"/>
    <w:rsid w:val="007142EA"/>
    <w:rsid w:val="0072188B"/>
    <w:rsid w:val="00721C06"/>
    <w:rsid w:val="0072795C"/>
    <w:rsid w:val="00734FDC"/>
    <w:rsid w:val="00746885"/>
    <w:rsid w:val="0075005E"/>
    <w:rsid w:val="0077541A"/>
    <w:rsid w:val="00782C8F"/>
    <w:rsid w:val="0079183A"/>
    <w:rsid w:val="007951F1"/>
    <w:rsid w:val="007A0A4C"/>
    <w:rsid w:val="007A7E87"/>
    <w:rsid w:val="007B2358"/>
    <w:rsid w:val="007B29C7"/>
    <w:rsid w:val="007C2769"/>
    <w:rsid w:val="007C3C97"/>
    <w:rsid w:val="007D1273"/>
    <w:rsid w:val="007D28AF"/>
    <w:rsid w:val="007E34C2"/>
    <w:rsid w:val="007E35E9"/>
    <w:rsid w:val="007F77AC"/>
    <w:rsid w:val="008050CE"/>
    <w:rsid w:val="00807DAC"/>
    <w:rsid w:val="0081197C"/>
    <w:rsid w:val="00811C62"/>
    <w:rsid w:val="0081207F"/>
    <w:rsid w:val="00812B6D"/>
    <w:rsid w:val="00827F5E"/>
    <w:rsid w:val="0083185A"/>
    <w:rsid w:val="00854D0C"/>
    <w:rsid w:val="00870263"/>
    <w:rsid w:val="008730F2"/>
    <w:rsid w:val="008758CA"/>
    <w:rsid w:val="0087711E"/>
    <w:rsid w:val="00877B70"/>
    <w:rsid w:val="00877D42"/>
    <w:rsid w:val="008802F9"/>
    <w:rsid w:val="00883B86"/>
    <w:rsid w:val="008B2E3B"/>
    <w:rsid w:val="008C357E"/>
    <w:rsid w:val="008C74B2"/>
    <w:rsid w:val="008D1846"/>
    <w:rsid w:val="008E0F6B"/>
    <w:rsid w:val="008E3BDC"/>
    <w:rsid w:val="008F2C5D"/>
    <w:rsid w:val="008F5475"/>
    <w:rsid w:val="008F61D2"/>
    <w:rsid w:val="0090299C"/>
    <w:rsid w:val="009030CB"/>
    <w:rsid w:val="00910289"/>
    <w:rsid w:val="00926C42"/>
    <w:rsid w:val="00927194"/>
    <w:rsid w:val="009315DD"/>
    <w:rsid w:val="00931E0F"/>
    <w:rsid w:val="009338CC"/>
    <w:rsid w:val="00940C11"/>
    <w:rsid w:val="00944555"/>
    <w:rsid w:val="009454A8"/>
    <w:rsid w:val="009466FC"/>
    <w:rsid w:val="00952ADA"/>
    <w:rsid w:val="00953635"/>
    <w:rsid w:val="009550C7"/>
    <w:rsid w:val="0095796C"/>
    <w:rsid w:val="00967E25"/>
    <w:rsid w:val="009806ED"/>
    <w:rsid w:val="00992124"/>
    <w:rsid w:val="009954D7"/>
    <w:rsid w:val="00997247"/>
    <w:rsid w:val="009975E1"/>
    <w:rsid w:val="009978A9"/>
    <w:rsid w:val="009A39EE"/>
    <w:rsid w:val="009A5720"/>
    <w:rsid w:val="009D5576"/>
    <w:rsid w:val="009E03D3"/>
    <w:rsid w:val="009E2902"/>
    <w:rsid w:val="009F009A"/>
    <w:rsid w:val="009F043E"/>
    <w:rsid w:val="009F2BDB"/>
    <w:rsid w:val="009F3A27"/>
    <w:rsid w:val="00A01914"/>
    <w:rsid w:val="00A0571D"/>
    <w:rsid w:val="00A06702"/>
    <w:rsid w:val="00A13F5B"/>
    <w:rsid w:val="00A22D18"/>
    <w:rsid w:val="00A41EDB"/>
    <w:rsid w:val="00A43084"/>
    <w:rsid w:val="00A51BF8"/>
    <w:rsid w:val="00A52815"/>
    <w:rsid w:val="00A655DA"/>
    <w:rsid w:val="00A6568C"/>
    <w:rsid w:val="00A85F59"/>
    <w:rsid w:val="00A87471"/>
    <w:rsid w:val="00A95D7E"/>
    <w:rsid w:val="00A97133"/>
    <w:rsid w:val="00AA2BDC"/>
    <w:rsid w:val="00AA4521"/>
    <w:rsid w:val="00AA67F7"/>
    <w:rsid w:val="00AA779F"/>
    <w:rsid w:val="00AB66F5"/>
    <w:rsid w:val="00AB731B"/>
    <w:rsid w:val="00AC3644"/>
    <w:rsid w:val="00AC54C8"/>
    <w:rsid w:val="00AE0AE2"/>
    <w:rsid w:val="00AE17B2"/>
    <w:rsid w:val="00AE1B07"/>
    <w:rsid w:val="00AF165E"/>
    <w:rsid w:val="00AF5BCF"/>
    <w:rsid w:val="00B02FA6"/>
    <w:rsid w:val="00B044AC"/>
    <w:rsid w:val="00B06E36"/>
    <w:rsid w:val="00B07077"/>
    <w:rsid w:val="00B22433"/>
    <w:rsid w:val="00B250FD"/>
    <w:rsid w:val="00B27980"/>
    <w:rsid w:val="00B27B80"/>
    <w:rsid w:val="00B6120A"/>
    <w:rsid w:val="00B6414D"/>
    <w:rsid w:val="00B734F3"/>
    <w:rsid w:val="00B8029F"/>
    <w:rsid w:val="00B87ADD"/>
    <w:rsid w:val="00B87D41"/>
    <w:rsid w:val="00B96740"/>
    <w:rsid w:val="00BA1890"/>
    <w:rsid w:val="00BA7656"/>
    <w:rsid w:val="00BB1AB7"/>
    <w:rsid w:val="00BD16C0"/>
    <w:rsid w:val="00BE23F2"/>
    <w:rsid w:val="00BE3FF0"/>
    <w:rsid w:val="00BF3AD4"/>
    <w:rsid w:val="00BF732F"/>
    <w:rsid w:val="00C0030A"/>
    <w:rsid w:val="00C015DE"/>
    <w:rsid w:val="00C02AA1"/>
    <w:rsid w:val="00C0668E"/>
    <w:rsid w:val="00C156FA"/>
    <w:rsid w:val="00C23531"/>
    <w:rsid w:val="00C26F5F"/>
    <w:rsid w:val="00C26FB6"/>
    <w:rsid w:val="00C301CE"/>
    <w:rsid w:val="00C349D1"/>
    <w:rsid w:val="00C47A6C"/>
    <w:rsid w:val="00C57BE2"/>
    <w:rsid w:val="00C607DF"/>
    <w:rsid w:val="00C77D48"/>
    <w:rsid w:val="00C81C6F"/>
    <w:rsid w:val="00C92D33"/>
    <w:rsid w:val="00C96A28"/>
    <w:rsid w:val="00CB0BE2"/>
    <w:rsid w:val="00CB45DC"/>
    <w:rsid w:val="00CC3B23"/>
    <w:rsid w:val="00CE0321"/>
    <w:rsid w:val="00CF36F3"/>
    <w:rsid w:val="00CF3A5D"/>
    <w:rsid w:val="00CF7E4E"/>
    <w:rsid w:val="00D00412"/>
    <w:rsid w:val="00D02026"/>
    <w:rsid w:val="00D03E02"/>
    <w:rsid w:val="00D27999"/>
    <w:rsid w:val="00D27F6A"/>
    <w:rsid w:val="00D352AE"/>
    <w:rsid w:val="00D36FD7"/>
    <w:rsid w:val="00D37980"/>
    <w:rsid w:val="00D42699"/>
    <w:rsid w:val="00D44243"/>
    <w:rsid w:val="00D44996"/>
    <w:rsid w:val="00D461F9"/>
    <w:rsid w:val="00D52C4D"/>
    <w:rsid w:val="00D6502E"/>
    <w:rsid w:val="00D653D2"/>
    <w:rsid w:val="00D657C2"/>
    <w:rsid w:val="00D92C2E"/>
    <w:rsid w:val="00DA510B"/>
    <w:rsid w:val="00DB2E27"/>
    <w:rsid w:val="00DC757B"/>
    <w:rsid w:val="00DD3BFA"/>
    <w:rsid w:val="00DE223D"/>
    <w:rsid w:val="00DF70F6"/>
    <w:rsid w:val="00E04933"/>
    <w:rsid w:val="00E10EAE"/>
    <w:rsid w:val="00E25A5B"/>
    <w:rsid w:val="00E316B9"/>
    <w:rsid w:val="00E35294"/>
    <w:rsid w:val="00E43CBE"/>
    <w:rsid w:val="00E4610C"/>
    <w:rsid w:val="00E54CD0"/>
    <w:rsid w:val="00E571D2"/>
    <w:rsid w:val="00E62A0D"/>
    <w:rsid w:val="00E64C0C"/>
    <w:rsid w:val="00E65A37"/>
    <w:rsid w:val="00E900CD"/>
    <w:rsid w:val="00E91DB5"/>
    <w:rsid w:val="00EB0FDE"/>
    <w:rsid w:val="00EB4FAE"/>
    <w:rsid w:val="00EC2828"/>
    <w:rsid w:val="00EC766F"/>
    <w:rsid w:val="00EE14BD"/>
    <w:rsid w:val="00EE2F43"/>
    <w:rsid w:val="00EF449F"/>
    <w:rsid w:val="00EF799C"/>
    <w:rsid w:val="00F00FC3"/>
    <w:rsid w:val="00F21D13"/>
    <w:rsid w:val="00F252C7"/>
    <w:rsid w:val="00F306C9"/>
    <w:rsid w:val="00F338F7"/>
    <w:rsid w:val="00F377C4"/>
    <w:rsid w:val="00F47450"/>
    <w:rsid w:val="00F85050"/>
    <w:rsid w:val="00F936E1"/>
    <w:rsid w:val="00F967C0"/>
    <w:rsid w:val="00F97066"/>
    <w:rsid w:val="00FA12ED"/>
    <w:rsid w:val="00FA5C76"/>
    <w:rsid w:val="00FA79EE"/>
    <w:rsid w:val="00FB6E9D"/>
    <w:rsid w:val="00FB77C9"/>
    <w:rsid w:val="00FE005D"/>
    <w:rsid w:val="00FE0ABC"/>
    <w:rsid w:val="00FE233A"/>
    <w:rsid w:val="00FE7E1B"/>
    <w:rsid w:val="00FF30B4"/>
    <w:rsid w:val="00FF72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779F"/>
    <w:rPr>
      <w:sz w:val="24"/>
      <w:szCs w:val="24"/>
    </w:rPr>
  </w:style>
  <w:style w:type="paragraph" w:styleId="Heading3">
    <w:name w:val="heading 3"/>
    <w:basedOn w:val="Normal"/>
    <w:next w:val="Normal"/>
    <w:link w:val="Heading3Char"/>
    <w:qFormat/>
    <w:rsid w:val="00021BD8"/>
    <w:pPr>
      <w:keepNext/>
      <w:pBdr>
        <w:top w:val="single" w:sz="12" w:space="1" w:color="auto"/>
        <w:bottom w:val="single" w:sz="12" w:space="1" w:color="auto"/>
      </w:pBdr>
      <w:jc w:val="center"/>
      <w:outlineLvl w:val="2"/>
    </w:pPr>
    <w:rPr>
      <w:b/>
      <w:sz w:val="3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86B86"/>
    <w:pPr>
      <w:pBdr>
        <w:bottom w:val="single" w:sz="4" w:space="1" w:color="auto"/>
      </w:pBdr>
      <w:ind w:left="-567"/>
      <w:jc w:val="center"/>
    </w:pPr>
    <w:rPr>
      <w:sz w:val="40"/>
      <w:szCs w:val="20"/>
      <w:lang w:eastAsia="en-US"/>
    </w:rPr>
  </w:style>
  <w:style w:type="paragraph" w:styleId="Subtitle">
    <w:name w:val="Subtitle"/>
    <w:basedOn w:val="Normal"/>
    <w:qFormat/>
    <w:rsid w:val="00586B86"/>
    <w:pPr>
      <w:pBdr>
        <w:bottom w:val="single" w:sz="4" w:space="1" w:color="auto"/>
      </w:pBdr>
      <w:jc w:val="center"/>
    </w:pPr>
    <w:rPr>
      <w:rFonts w:ascii="Baskerville Old Face" w:hAnsi="Baskerville Old Face"/>
      <w:sz w:val="28"/>
      <w:lang w:val="en-US" w:eastAsia="en-US"/>
    </w:rPr>
  </w:style>
  <w:style w:type="paragraph" w:styleId="Footer">
    <w:name w:val="footer"/>
    <w:basedOn w:val="Normal"/>
    <w:link w:val="FooterChar"/>
    <w:uiPriority w:val="99"/>
    <w:rsid w:val="000C0152"/>
    <w:pPr>
      <w:tabs>
        <w:tab w:val="center" w:pos="4153"/>
        <w:tab w:val="right" w:pos="8306"/>
      </w:tabs>
    </w:pPr>
    <w:rPr>
      <w:lang w:eastAsia="en-US"/>
    </w:rPr>
  </w:style>
  <w:style w:type="paragraph" w:styleId="BodyTextIndent">
    <w:name w:val="Body Text Indent"/>
    <w:basedOn w:val="Normal"/>
    <w:rsid w:val="000C0152"/>
    <w:pPr>
      <w:spacing w:after="120"/>
      <w:ind w:left="283"/>
    </w:pPr>
    <w:rPr>
      <w:lang w:eastAsia="en-US"/>
    </w:rPr>
  </w:style>
  <w:style w:type="paragraph" w:styleId="BalloonText">
    <w:name w:val="Balloon Text"/>
    <w:basedOn w:val="Normal"/>
    <w:semiHidden/>
    <w:rsid w:val="003342E7"/>
    <w:rPr>
      <w:rFonts w:ascii="Tahoma" w:hAnsi="Tahoma" w:cs="Tahoma"/>
      <w:sz w:val="16"/>
      <w:szCs w:val="16"/>
    </w:rPr>
  </w:style>
  <w:style w:type="paragraph" w:styleId="Header">
    <w:name w:val="header"/>
    <w:basedOn w:val="Normal"/>
    <w:link w:val="HeaderChar"/>
    <w:rsid w:val="00AC3644"/>
    <w:pPr>
      <w:tabs>
        <w:tab w:val="center" w:pos="4536"/>
        <w:tab w:val="right" w:pos="9072"/>
      </w:tabs>
    </w:pPr>
  </w:style>
  <w:style w:type="character" w:customStyle="1" w:styleId="HeaderChar">
    <w:name w:val="Header Char"/>
    <w:basedOn w:val="DefaultParagraphFont"/>
    <w:link w:val="Header"/>
    <w:rsid w:val="00AC3644"/>
    <w:rPr>
      <w:sz w:val="24"/>
      <w:szCs w:val="24"/>
    </w:rPr>
  </w:style>
  <w:style w:type="character" w:customStyle="1" w:styleId="Heading3Char">
    <w:name w:val="Heading 3 Char"/>
    <w:basedOn w:val="DefaultParagraphFont"/>
    <w:link w:val="Heading3"/>
    <w:rsid w:val="00021BD8"/>
    <w:rPr>
      <w:b/>
      <w:sz w:val="32"/>
      <w:lang w:val="en-US"/>
    </w:rPr>
  </w:style>
  <w:style w:type="paragraph" w:styleId="BodyText">
    <w:name w:val="Body Text"/>
    <w:basedOn w:val="Normal"/>
    <w:link w:val="BodyTextChar"/>
    <w:uiPriority w:val="99"/>
    <w:unhideWhenUsed/>
    <w:rsid w:val="00021BD8"/>
    <w:pPr>
      <w:spacing w:after="120"/>
    </w:pPr>
    <w:rPr>
      <w:sz w:val="20"/>
      <w:szCs w:val="20"/>
      <w:lang w:val="en-US" w:eastAsia="en-US"/>
    </w:rPr>
  </w:style>
  <w:style w:type="character" w:customStyle="1" w:styleId="BodyTextChar">
    <w:name w:val="Body Text Char"/>
    <w:basedOn w:val="DefaultParagraphFont"/>
    <w:link w:val="BodyText"/>
    <w:uiPriority w:val="99"/>
    <w:rsid w:val="00021BD8"/>
    <w:rPr>
      <w:lang w:val="en-US" w:eastAsia="en-US"/>
    </w:rPr>
  </w:style>
  <w:style w:type="paragraph" w:styleId="ListParagraph">
    <w:name w:val="List Paragraph"/>
    <w:basedOn w:val="Normal"/>
    <w:qFormat/>
    <w:rsid w:val="00AF5BCF"/>
    <w:pPr>
      <w:ind w:left="708"/>
    </w:pPr>
  </w:style>
  <w:style w:type="character" w:styleId="Hyperlink">
    <w:name w:val="Hyperlink"/>
    <w:basedOn w:val="DefaultParagraphFont"/>
    <w:rsid w:val="00D44243"/>
    <w:rPr>
      <w:color w:val="0000FF"/>
      <w:u w:val="single"/>
    </w:rPr>
  </w:style>
  <w:style w:type="character" w:customStyle="1" w:styleId="FooterChar">
    <w:name w:val="Footer Char"/>
    <w:basedOn w:val="DefaultParagraphFont"/>
    <w:link w:val="Footer"/>
    <w:uiPriority w:val="99"/>
    <w:rsid w:val="00DE223D"/>
    <w:rPr>
      <w:sz w:val="24"/>
      <w:szCs w:val="24"/>
      <w:lang w:eastAsia="en-US"/>
    </w:rPr>
  </w:style>
  <w:style w:type="table" w:styleId="TableGrid">
    <w:name w:val="Table Grid"/>
    <w:basedOn w:val="TableNormal"/>
    <w:rsid w:val="00AB66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ue1">
    <w:name w:val="blue1"/>
    <w:basedOn w:val="DefaultParagraphFont"/>
    <w:rsid w:val="001B55FD"/>
    <w:rPr>
      <w:rFonts w:ascii="Times New Roman" w:hAnsi="Times New Roman" w:cs="Times New Roman" w:hint="default"/>
      <w:sz w:val="24"/>
      <w:szCs w:val="24"/>
    </w:rPr>
  </w:style>
  <w:style w:type="paragraph" w:customStyle="1" w:styleId="of-text">
    <w:name w:val="of-text"/>
    <w:basedOn w:val="Normal"/>
    <w:rsid w:val="001B55FD"/>
    <w:pPr>
      <w:spacing w:before="100" w:beforeAutospacing="1" w:after="100" w:afterAutospacing="1"/>
    </w:pPr>
  </w:style>
  <w:style w:type="paragraph" w:customStyle="1" w:styleId="normal0">
    <w:name w:val="normal"/>
    <w:basedOn w:val="Normal"/>
    <w:rsid w:val="00D352AE"/>
    <w:pPr>
      <w:spacing w:before="100" w:beforeAutospacing="1" w:after="100" w:afterAutospacing="1"/>
    </w:pPr>
  </w:style>
  <w:style w:type="character" w:styleId="CommentReference">
    <w:name w:val="annotation reference"/>
    <w:basedOn w:val="DefaultParagraphFont"/>
    <w:rsid w:val="008E0F6B"/>
    <w:rPr>
      <w:sz w:val="16"/>
      <w:szCs w:val="16"/>
    </w:rPr>
  </w:style>
  <w:style w:type="paragraph" w:styleId="CommentText">
    <w:name w:val="annotation text"/>
    <w:basedOn w:val="Normal"/>
    <w:link w:val="CommentTextChar"/>
    <w:rsid w:val="008E0F6B"/>
    <w:rPr>
      <w:sz w:val="20"/>
      <w:szCs w:val="20"/>
    </w:rPr>
  </w:style>
  <w:style w:type="character" w:customStyle="1" w:styleId="CommentTextChar">
    <w:name w:val="Comment Text Char"/>
    <w:basedOn w:val="DefaultParagraphFont"/>
    <w:link w:val="CommentText"/>
    <w:rsid w:val="008E0F6B"/>
  </w:style>
  <w:style w:type="paragraph" w:styleId="CommentSubject">
    <w:name w:val="annotation subject"/>
    <w:basedOn w:val="CommentText"/>
    <w:next w:val="CommentText"/>
    <w:link w:val="CommentSubjectChar"/>
    <w:rsid w:val="008E0F6B"/>
    <w:rPr>
      <w:b/>
      <w:bCs/>
    </w:rPr>
  </w:style>
  <w:style w:type="character" w:customStyle="1" w:styleId="CommentSubjectChar">
    <w:name w:val="Comment Subject Char"/>
    <w:basedOn w:val="CommentTextChar"/>
    <w:link w:val="CommentSubject"/>
    <w:rsid w:val="008E0F6B"/>
    <w:rPr>
      <w:b/>
      <w:bCs/>
    </w:rPr>
  </w:style>
  <w:style w:type="paragraph" w:styleId="NoSpacing">
    <w:name w:val="No Spacing"/>
    <w:uiPriority w:val="1"/>
    <w:qFormat/>
    <w:rsid w:val="00566415"/>
    <w:rPr>
      <w:sz w:val="24"/>
      <w:szCs w:val="24"/>
    </w:rPr>
  </w:style>
  <w:style w:type="character" w:customStyle="1" w:styleId="spelle">
    <w:name w:val="spelle"/>
    <w:basedOn w:val="DefaultParagraphFont"/>
    <w:rsid w:val="0014489C"/>
  </w:style>
  <w:style w:type="paragraph" w:styleId="NormalWeb">
    <w:name w:val="Normal (Web)"/>
    <w:basedOn w:val="Normal"/>
    <w:uiPriority w:val="99"/>
    <w:unhideWhenUsed/>
    <w:rsid w:val="00242EDD"/>
    <w:pPr>
      <w:ind w:firstLine="990"/>
      <w:jc w:val="both"/>
    </w:pPr>
    <w:rPr>
      <w:color w:val="000000"/>
    </w:rPr>
  </w:style>
  <w:style w:type="paragraph" w:customStyle="1" w:styleId="m">
    <w:name w:val="m"/>
    <w:basedOn w:val="Normal"/>
    <w:rsid w:val="00242EDD"/>
    <w:pPr>
      <w:ind w:firstLine="990"/>
      <w:jc w:val="both"/>
    </w:pPr>
    <w:rPr>
      <w:color w:val="000000"/>
    </w:rPr>
  </w:style>
</w:styles>
</file>

<file path=word/webSettings.xml><?xml version="1.0" encoding="utf-8"?>
<w:webSettings xmlns:r="http://schemas.openxmlformats.org/officeDocument/2006/relationships" xmlns:w="http://schemas.openxmlformats.org/wordprocessingml/2006/main">
  <w:divs>
    <w:div w:id="41709188">
      <w:bodyDiv w:val="1"/>
      <w:marLeft w:val="0"/>
      <w:marRight w:val="0"/>
      <w:marTop w:val="0"/>
      <w:marBottom w:val="0"/>
      <w:divBdr>
        <w:top w:val="none" w:sz="0" w:space="0" w:color="auto"/>
        <w:left w:val="none" w:sz="0" w:space="0" w:color="auto"/>
        <w:bottom w:val="none" w:sz="0" w:space="0" w:color="auto"/>
        <w:right w:val="none" w:sz="0" w:space="0" w:color="auto"/>
      </w:divBdr>
    </w:div>
    <w:div w:id="47076682">
      <w:bodyDiv w:val="1"/>
      <w:marLeft w:val="0"/>
      <w:marRight w:val="0"/>
      <w:marTop w:val="0"/>
      <w:marBottom w:val="0"/>
      <w:divBdr>
        <w:top w:val="none" w:sz="0" w:space="0" w:color="auto"/>
        <w:left w:val="none" w:sz="0" w:space="0" w:color="auto"/>
        <w:bottom w:val="none" w:sz="0" w:space="0" w:color="auto"/>
        <w:right w:val="none" w:sz="0" w:space="0" w:color="auto"/>
      </w:divBdr>
    </w:div>
    <w:div w:id="48723432">
      <w:bodyDiv w:val="1"/>
      <w:marLeft w:val="0"/>
      <w:marRight w:val="0"/>
      <w:marTop w:val="0"/>
      <w:marBottom w:val="0"/>
      <w:divBdr>
        <w:top w:val="none" w:sz="0" w:space="0" w:color="auto"/>
        <w:left w:val="none" w:sz="0" w:space="0" w:color="auto"/>
        <w:bottom w:val="none" w:sz="0" w:space="0" w:color="auto"/>
        <w:right w:val="none" w:sz="0" w:space="0" w:color="auto"/>
      </w:divBdr>
    </w:div>
    <w:div w:id="55323931">
      <w:bodyDiv w:val="1"/>
      <w:marLeft w:val="0"/>
      <w:marRight w:val="0"/>
      <w:marTop w:val="0"/>
      <w:marBottom w:val="0"/>
      <w:divBdr>
        <w:top w:val="none" w:sz="0" w:space="0" w:color="auto"/>
        <w:left w:val="none" w:sz="0" w:space="0" w:color="auto"/>
        <w:bottom w:val="none" w:sz="0" w:space="0" w:color="auto"/>
        <w:right w:val="none" w:sz="0" w:space="0" w:color="auto"/>
      </w:divBdr>
    </w:div>
    <w:div w:id="93288589">
      <w:bodyDiv w:val="1"/>
      <w:marLeft w:val="0"/>
      <w:marRight w:val="0"/>
      <w:marTop w:val="0"/>
      <w:marBottom w:val="0"/>
      <w:divBdr>
        <w:top w:val="none" w:sz="0" w:space="0" w:color="auto"/>
        <w:left w:val="none" w:sz="0" w:space="0" w:color="auto"/>
        <w:bottom w:val="none" w:sz="0" w:space="0" w:color="auto"/>
        <w:right w:val="none" w:sz="0" w:space="0" w:color="auto"/>
      </w:divBdr>
    </w:div>
    <w:div w:id="107285056">
      <w:bodyDiv w:val="1"/>
      <w:marLeft w:val="0"/>
      <w:marRight w:val="0"/>
      <w:marTop w:val="0"/>
      <w:marBottom w:val="0"/>
      <w:divBdr>
        <w:top w:val="none" w:sz="0" w:space="0" w:color="auto"/>
        <w:left w:val="none" w:sz="0" w:space="0" w:color="auto"/>
        <w:bottom w:val="none" w:sz="0" w:space="0" w:color="auto"/>
        <w:right w:val="none" w:sz="0" w:space="0" w:color="auto"/>
      </w:divBdr>
    </w:div>
    <w:div w:id="158932567">
      <w:bodyDiv w:val="1"/>
      <w:marLeft w:val="0"/>
      <w:marRight w:val="0"/>
      <w:marTop w:val="0"/>
      <w:marBottom w:val="0"/>
      <w:divBdr>
        <w:top w:val="none" w:sz="0" w:space="0" w:color="auto"/>
        <w:left w:val="none" w:sz="0" w:space="0" w:color="auto"/>
        <w:bottom w:val="none" w:sz="0" w:space="0" w:color="auto"/>
        <w:right w:val="none" w:sz="0" w:space="0" w:color="auto"/>
      </w:divBdr>
    </w:div>
    <w:div w:id="159857770">
      <w:bodyDiv w:val="1"/>
      <w:marLeft w:val="0"/>
      <w:marRight w:val="0"/>
      <w:marTop w:val="0"/>
      <w:marBottom w:val="0"/>
      <w:divBdr>
        <w:top w:val="none" w:sz="0" w:space="0" w:color="auto"/>
        <w:left w:val="none" w:sz="0" w:space="0" w:color="auto"/>
        <w:bottom w:val="none" w:sz="0" w:space="0" w:color="auto"/>
        <w:right w:val="none" w:sz="0" w:space="0" w:color="auto"/>
      </w:divBdr>
    </w:div>
    <w:div w:id="163862726">
      <w:bodyDiv w:val="1"/>
      <w:marLeft w:val="0"/>
      <w:marRight w:val="0"/>
      <w:marTop w:val="0"/>
      <w:marBottom w:val="0"/>
      <w:divBdr>
        <w:top w:val="none" w:sz="0" w:space="0" w:color="auto"/>
        <w:left w:val="none" w:sz="0" w:space="0" w:color="auto"/>
        <w:bottom w:val="none" w:sz="0" w:space="0" w:color="auto"/>
        <w:right w:val="none" w:sz="0" w:space="0" w:color="auto"/>
      </w:divBdr>
    </w:div>
    <w:div w:id="174195927">
      <w:bodyDiv w:val="1"/>
      <w:marLeft w:val="0"/>
      <w:marRight w:val="0"/>
      <w:marTop w:val="0"/>
      <w:marBottom w:val="0"/>
      <w:divBdr>
        <w:top w:val="none" w:sz="0" w:space="0" w:color="auto"/>
        <w:left w:val="none" w:sz="0" w:space="0" w:color="auto"/>
        <w:bottom w:val="none" w:sz="0" w:space="0" w:color="auto"/>
        <w:right w:val="none" w:sz="0" w:space="0" w:color="auto"/>
      </w:divBdr>
    </w:div>
    <w:div w:id="217396203">
      <w:bodyDiv w:val="1"/>
      <w:marLeft w:val="0"/>
      <w:marRight w:val="0"/>
      <w:marTop w:val="0"/>
      <w:marBottom w:val="0"/>
      <w:divBdr>
        <w:top w:val="none" w:sz="0" w:space="0" w:color="auto"/>
        <w:left w:val="none" w:sz="0" w:space="0" w:color="auto"/>
        <w:bottom w:val="none" w:sz="0" w:space="0" w:color="auto"/>
        <w:right w:val="none" w:sz="0" w:space="0" w:color="auto"/>
      </w:divBdr>
    </w:div>
    <w:div w:id="221720633">
      <w:bodyDiv w:val="1"/>
      <w:marLeft w:val="0"/>
      <w:marRight w:val="0"/>
      <w:marTop w:val="0"/>
      <w:marBottom w:val="0"/>
      <w:divBdr>
        <w:top w:val="none" w:sz="0" w:space="0" w:color="auto"/>
        <w:left w:val="none" w:sz="0" w:space="0" w:color="auto"/>
        <w:bottom w:val="none" w:sz="0" w:space="0" w:color="auto"/>
        <w:right w:val="none" w:sz="0" w:space="0" w:color="auto"/>
      </w:divBdr>
    </w:div>
    <w:div w:id="224073965">
      <w:bodyDiv w:val="1"/>
      <w:marLeft w:val="0"/>
      <w:marRight w:val="0"/>
      <w:marTop w:val="0"/>
      <w:marBottom w:val="0"/>
      <w:divBdr>
        <w:top w:val="none" w:sz="0" w:space="0" w:color="auto"/>
        <w:left w:val="none" w:sz="0" w:space="0" w:color="auto"/>
        <w:bottom w:val="none" w:sz="0" w:space="0" w:color="auto"/>
        <w:right w:val="none" w:sz="0" w:space="0" w:color="auto"/>
      </w:divBdr>
    </w:div>
    <w:div w:id="252934839">
      <w:bodyDiv w:val="1"/>
      <w:marLeft w:val="0"/>
      <w:marRight w:val="0"/>
      <w:marTop w:val="0"/>
      <w:marBottom w:val="0"/>
      <w:divBdr>
        <w:top w:val="none" w:sz="0" w:space="0" w:color="auto"/>
        <w:left w:val="none" w:sz="0" w:space="0" w:color="auto"/>
        <w:bottom w:val="none" w:sz="0" w:space="0" w:color="auto"/>
        <w:right w:val="none" w:sz="0" w:space="0" w:color="auto"/>
      </w:divBdr>
    </w:div>
    <w:div w:id="264267203">
      <w:bodyDiv w:val="1"/>
      <w:marLeft w:val="0"/>
      <w:marRight w:val="0"/>
      <w:marTop w:val="0"/>
      <w:marBottom w:val="0"/>
      <w:divBdr>
        <w:top w:val="none" w:sz="0" w:space="0" w:color="auto"/>
        <w:left w:val="none" w:sz="0" w:space="0" w:color="auto"/>
        <w:bottom w:val="none" w:sz="0" w:space="0" w:color="auto"/>
        <w:right w:val="none" w:sz="0" w:space="0" w:color="auto"/>
      </w:divBdr>
    </w:div>
    <w:div w:id="278729841">
      <w:bodyDiv w:val="1"/>
      <w:marLeft w:val="0"/>
      <w:marRight w:val="0"/>
      <w:marTop w:val="0"/>
      <w:marBottom w:val="0"/>
      <w:divBdr>
        <w:top w:val="none" w:sz="0" w:space="0" w:color="auto"/>
        <w:left w:val="none" w:sz="0" w:space="0" w:color="auto"/>
        <w:bottom w:val="none" w:sz="0" w:space="0" w:color="auto"/>
        <w:right w:val="none" w:sz="0" w:space="0" w:color="auto"/>
      </w:divBdr>
    </w:div>
    <w:div w:id="331875547">
      <w:bodyDiv w:val="1"/>
      <w:marLeft w:val="0"/>
      <w:marRight w:val="0"/>
      <w:marTop w:val="0"/>
      <w:marBottom w:val="0"/>
      <w:divBdr>
        <w:top w:val="none" w:sz="0" w:space="0" w:color="auto"/>
        <w:left w:val="none" w:sz="0" w:space="0" w:color="auto"/>
        <w:bottom w:val="none" w:sz="0" w:space="0" w:color="auto"/>
        <w:right w:val="none" w:sz="0" w:space="0" w:color="auto"/>
      </w:divBdr>
    </w:div>
    <w:div w:id="348217079">
      <w:bodyDiv w:val="1"/>
      <w:marLeft w:val="0"/>
      <w:marRight w:val="0"/>
      <w:marTop w:val="0"/>
      <w:marBottom w:val="0"/>
      <w:divBdr>
        <w:top w:val="none" w:sz="0" w:space="0" w:color="auto"/>
        <w:left w:val="none" w:sz="0" w:space="0" w:color="auto"/>
        <w:bottom w:val="none" w:sz="0" w:space="0" w:color="auto"/>
        <w:right w:val="none" w:sz="0" w:space="0" w:color="auto"/>
      </w:divBdr>
    </w:div>
    <w:div w:id="350690773">
      <w:bodyDiv w:val="1"/>
      <w:marLeft w:val="0"/>
      <w:marRight w:val="0"/>
      <w:marTop w:val="0"/>
      <w:marBottom w:val="0"/>
      <w:divBdr>
        <w:top w:val="none" w:sz="0" w:space="0" w:color="auto"/>
        <w:left w:val="none" w:sz="0" w:space="0" w:color="auto"/>
        <w:bottom w:val="none" w:sz="0" w:space="0" w:color="auto"/>
        <w:right w:val="none" w:sz="0" w:space="0" w:color="auto"/>
      </w:divBdr>
    </w:div>
    <w:div w:id="357703757">
      <w:bodyDiv w:val="1"/>
      <w:marLeft w:val="0"/>
      <w:marRight w:val="0"/>
      <w:marTop w:val="0"/>
      <w:marBottom w:val="0"/>
      <w:divBdr>
        <w:top w:val="none" w:sz="0" w:space="0" w:color="auto"/>
        <w:left w:val="none" w:sz="0" w:space="0" w:color="auto"/>
        <w:bottom w:val="none" w:sz="0" w:space="0" w:color="auto"/>
        <w:right w:val="none" w:sz="0" w:space="0" w:color="auto"/>
      </w:divBdr>
    </w:div>
    <w:div w:id="373699611">
      <w:bodyDiv w:val="1"/>
      <w:marLeft w:val="0"/>
      <w:marRight w:val="0"/>
      <w:marTop w:val="0"/>
      <w:marBottom w:val="0"/>
      <w:divBdr>
        <w:top w:val="none" w:sz="0" w:space="0" w:color="auto"/>
        <w:left w:val="none" w:sz="0" w:space="0" w:color="auto"/>
        <w:bottom w:val="none" w:sz="0" w:space="0" w:color="auto"/>
        <w:right w:val="none" w:sz="0" w:space="0" w:color="auto"/>
      </w:divBdr>
    </w:div>
    <w:div w:id="444547238">
      <w:bodyDiv w:val="1"/>
      <w:marLeft w:val="0"/>
      <w:marRight w:val="0"/>
      <w:marTop w:val="0"/>
      <w:marBottom w:val="0"/>
      <w:divBdr>
        <w:top w:val="none" w:sz="0" w:space="0" w:color="auto"/>
        <w:left w:val="none" w:sz="0" w:space="0" w:color="auto"/>
        <w:bottom w:val="none" w:sz="0" w:space="0" w:color="auto"/>
        <w:right w:val="none" w:sz="0" w:space="0" w:color="auto"/>
      </w:divBdr>
    </w:div>
    <w:div w:id="453795710">
      <w:bodyDiv w:val="1"/>
      <w:marLeft w:val="0"/>
      <w:marRight w:val="0"/>
      <w:marTop w:val="0"/>
      <w:marBottom w:val="0"/>
      <w:divBdr>
        <w:top w:val="none" w:sz="0" w:space="0" w:color="auto"/>
        <w:left w:val="none" w:sz="0" w:space="0" w:color="auto"/>
        <w:bottom w:val="none" w:sz="0" w:space="0" w:color="auto"/>
        <w:right w:val="none" w:sz="0" w:space="0" w:color="auto"/>
      </w:divBdr>
    </w:div>
    <w:div w:id="486629926">
      <w:bodyDiv w:val="1"/>
      <w:marLeft w:val="0"/>
      <w:marRight w:val="0"/>
      <w:marTop w:val="0"/>
      <w:marBottom w:val="0"/>
      <w:divBdr>
        <w:top w:val="none" w:sz="0" w:space="0" w:color="auto"/>
        <w:left w:val="none" w:sz="0" w:space="0" w:color="auto"/>
        <w:bottom w:val="none" w:sz="0" w:space="0" w:color="auto"/>
        <w:right w:val="none" w:sz="0" w:space="0" w:color="auto"/>
      </w:divBdr>
    </w:div>
    <w:div w:id="486823652">
      <w:bodyDiv w:val="1"/>
      <w:marLeft w:val="0"/>
      <w:marRight w:val="0"/>
      <w:marTop w:val="0"/>
      <w:marBottom w:val="0"/>
      <w:divBdr>
        <w:top w:val="none" w:sz="0" w:space="0" w:color="auto"/>
        <w:left w:val="none" w:sz="0" w:space="0" w:color="auto"/>
        <w:bottom w:val="none" w:sz="0" w:space="0" w:color="auto"/>
        <w:right w:val="none" w:sz="0" w:space="0" w:color="auto"/>
      </w:divBdr>
    </w:div>
    <w:div w:id="517426749">
      <w:bodyDiv w:val="1"/>
      <w:marLeft w:val="0"/>
      <w:marRight w:val="0"/>
      <w:marTop w:val="0"/>
      <w:marBottom w:val="0"/>
      <w:divBdr>
        <w:top w:val="none" w:sz="0" w:space="0" w:color="auto"/>
        <w:left w:val="none" w:sz="0" w:space="0" w:color="auto"/>
        <w:bottom w:val="none" w:sz="0" w:space="0" w:color="auto"/>
        <w:right w:val="none" w:sz="0" w:space="0" w:color="auto"/>
      </w:divBdr>
    </w:div>
    <w:div w:id="525676932">
      <w:bodyDiv w:val="1"/>
      <w:marLeft w:val="0"/>
      <w:marRight w:val="0"/>
      <w:marTop w:val="0"/>
      <w:marBottom w:val="0"/>
      <w:divBdr>
        <w:top w:val="none" w:sz="0" w:space="0" w:color="auto"/>
        <w:left w:val="none" w:sz="0" w:space="0" w:color="auto"/>
        <w:bottom w:val="none" w:sz="0" w:space="0" w:color="auto"/>
        <w:right w:val="none" w:sz="0" w:space="0" w:color="auto"/>
      </w:divBdr>
    </w:div>
    <w:div w:id="561134116">
      <w:bodyDiv w:val="1"/>
      <w:marLeft w:val="0"/>
      <w:marRight w:val="0"/>
      <w:marTop w:val="0"/>
      <w:marBottom w:val="0"/>
      <w:divBdr>
        <w:top w:val="none" w:sz="0" w:space="0" w:color="auto"/>
        <w:left w:val="none" w:sz="0" w:space="0" w:color="auto"/>
        <w:bottom w:val="none" w:sz="0" w:space="0" w:color="auto"/>
        <w:right w:val="none" w:sz="0" w:space="0" w:color="auto"/>
      </w:divBdr>
    </w:div>
    <w:div w:id="639919997">
      <w:bodyDiv w:val="1"/>
      <w:marLeft w:val="0"/>
      <w:marRight w:val="0"/>
      <w:marTop w:val="0"/>
      <w:marBottom w:val="0"/>
      <w:divBdr>
        <w:top w:val="none" w:sz="0" w:space="0" w:color="auto"/>
        <w:left w:val="none" w:sz="0" w:space="0" w:color="auto"/>
        <w:bottom w:val="none" w:sz="0" w:space="0" w:color="auto"/>
        <w:right w:val="none" w:sz="0" w:space="0" w:color="auto"/>
      </w:divBdr>
    </w:div>
    <w:div w:id="643046586">
      <w:bodyDiv w:val="1"/>
      <w:marLeft w:val="0"/>
      <w:marRight w:val="0"/>
      <w:marTop w:val="0"/>
      <w:marBottom w:val="0"/>
      <w:divBdr>
        <w:top w:val="none" w:sz="0" w:space="0" w:color="auto"/>
        <w:left w:val="none" w:sz="0" w:space="0" w:color="auto"/>
        <w:bottom w:val="none" w:sz="0" w:space="0" w:color="auto"/>
        <w:right w:val="none" w:sz="0" w:space="0" w:color="auto"/>
      </w:divBdr>
    </w:div>
    <w:div w:id="656224382">
      <w:bodyDiv w:val="1"/>
      <w:marLeft w:val="0"/>
      <w:marRight w:val="0"/>
      <w:marTop w:val="0"/>
      <w:marBottom w:val="0"/>
      <w:divBdr>
        <w:top w:val="none" w:sz="0" w:space="0" w:color="auto"/>
        <w:left w:val="none" w:sz="0" w:space="0" w:color="auto"/>
        <w:bottom w:val="none" w:sz="0" w:space="0" w:color="auto"/>
        <w:right w:val="none" w:sz="0" w:space="0" w:color="auto"/>
      </w:divBdr>
    </w:div>
    <w:div w:id="667096715">
      <w:bodyDiv w:val="1"/>
      <w:marLeft w:val="0"/>
      <w:marRight w:val="0"/>
      <w:marTop w:val="0"/>
      <w:marBottom w:val="0"/>
      <w:divBdr>
        <w:top w:val="none" w:sz="0" w:space="0" w:color="auto"/>
        <w:left w:val="none" w:sz="0" w:space="0" w:color="auto"/>
        <w:bottom w:val="none" w:sz="0" w:space="0" w:color="auto"/>
        <w:right w:val="none" w:sz="0" w:space="0" w:color="auto"/>
      </w:divBdr>
      <w:divsChild>
        <w:div w:id="99595401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88874952">
      <w:bodyDiv w:val="1"/>
      <w:marLeft w:val="0"/>
      <w:marRight w:val="0"/>
      <w:marTop w:val="0"/>
      <w:marBottom w:val="0"/>
      <w:divBdr>
        <w:top w:val="none" w:sz="0" w:space="0" w:color="auto"/>
        <w:left w:val="none" w:sz="0" w:space="0" w:color="auto"/>
        <w:bottom w:val="none" w:sz="0" w:space="0" w:color="auto"/>
        <w:right w:val="none" w:sz="0" w:space="0" w:color="auto"/>
      </w:divBdr>
    </w:div>
    <w:div w:id="698048109">
      <w:bodyDiv w:val="1"/>
      <w:marLeft w:val="0"/>
      <w:marRight w:val="0"/>
      <w:marTop w:val="0"/>
      <w:marBottom w:val="0"/>
      <w:divBdr>
        <w:top w:val="none" w:sz="0" w:space="0" w:color="auto"/>
        <w:left w:val="none" w:sz="0" w:space="0" w:color="auto"/>
        <w:bottom w:val="none" w:sz="0" w:space="0" w:color="auto"/>
        <w:right w:val="none" w:sz="0" w:space="0" w:color="auto"/>
      </w:divBdr>
    </w:div>
    <w:div w:id="701201013">
      <w:bodyDiv w:val="1"/>
      <w:marLeft w:val="0"/>
      <w:marRight w:val="0"/>
      <w:marTop w:val="0"/>
      <w:marBottom w:val="0"/>
      <w:divBdr>
        <w:top w:val="none" w:sz="0" w:space="0" w:color="auto"/>
        <w:left w:val="none" w:sz="0" w:space="0" w:color="auto"/>
        <w:bottom w:val="none" w:sz="0" w:space="0" w:color="auto"/>
        <w:right w:val="none" w:sz="0" w:space="0" w:color="auto"/>
      </w:divBdr>
    </w:div>
    <w:div w:id="750395291">
      <w:bodyDiv w:val="1"/>
      <w:marLeft w:val="0"/>
      <w:marRight w:val="0"/>
      <w:marTop w:val="0"/>
      <w:marBottom w:val="0"/>
      <w:divBdr>
        <w:top w:val="none" w:sz="0" w:space="0" w:color="auto"/>
        <w:left w:val="none" w:sz="0" w:space="0" w:color="auto"/>
        <w:bottom w:val="none" w:sz="0" w:space="0" w:color="auto"/>
        <w:right w:val="none" w:sz="0" w:space="0" w:color="auto"/>
      </w:divBdr>
    </w:div>
    <w:div w:id="757554604">
      <w:bodyDiv w:val="1"/>
      <w:marLeft w:val="0"/>
      <w:marRight w:val="0"/>
      <w:marTop w:val="0"/>
      <w:marBottom w:val="0"/>
      <w:divBdr>
        <w:top w:val="none" w:sz="0" w:space="0" w:color="auto"/>
        <w:left w:val="none" w:sz="0" w:space="0" w:color="auto"/>
        <w:bottom w:val="none" w:sz="0" w:space="0" w:color="auto"/>
        <w:right w:val="none" w:sz="0" w:space="0" w:color="auto"/>
      </w:divBdr>
    </w:div>
    <w:div w:id="775519202">
      <w:bodyDiv w:val="1"/>
      <w:marLeft w:val="0"/>
      <w:marRight w:val="0"/>
      <w:marTop w:val="0"/>
      <w:marBottom w:val="0"/>
      <w:divBdr>
        <w:top w:val="none" w:sz="0" w:space="0" w:color="auto"/>
        <w:left w:val="none" w:sz="0" w:space="0" w:color="auto"/>
        <w:bottom w:val="none" w:sz="0" w:space="0" w:color="auto"/>
        <w:right w:val="none" w:sz="0" w:space="0" w:color="auto"/>
      </w:divBdr>
    </w:div>
    <w:div w:id="811947684">
      <w:bodyDiv w:val="1"/>
      <w:marLeft w:val="0"/>
      <w:marRight w:val="0"/>
      <w:marTop w:val="0"/>
      <w:marBottom w:val="0"/>
      <w:divBdr>
        <w:top w:val="none" w:sz="0" w:space="0" w:color="auto"/>
        <w:left w:val="none" w:sz="0" w:space="0" w:color="auto"/>
        <w:bottom w:val="none" w:sz="0" w:space="0" w:color="auto"/>
        <w:right w:val="none" w:sz="0" w:space="0" w:color="auto"/>
      </w:divBdr>
    </w:div>
    <w:div w:id="821580939">
      <w:bodyDiv w:val="1"/>
      <w:marLeft w:val="0"/>
      <w:marRight w:val="0"/>
      <w:marTop w:val="0"/>
      <w:marBottom w:val="0"/>
      <w:divBdr>
        <w:top w:val="none" w:sz="0" w:space="0" w:color="auto"/>
        <w:left w:val="none" w:sz="0" w:space="0" w:color="auto"/>
        <w:bottom w:val="none" w:sz="0" w:space="0" w:color="auto"/>
        <w:right w:val="none" w:sz="0" w:space="0" w:color="auto"/>
      </w:divBdr>
    </w:div>
    <w:div w:id="844444970">
      <w:bodyDiv w:val="1"/>
      <w:marLeft w:val="0"/>
      <w:marRight w:val="0"/>
      <w:marTop w:val="0"/>
      <w:marBottom w:val="0"/>
      <w:divBdr>
        <w:top w:val="none" w:sz="0" w:space="0" w:color="auto"/>
        <w:left w:val="none" w:sz="0" w:space="0" w:color="auto"/>
        <w:bottom w:val="none" w:sz="0" w:space="0" w:color="auto"/>
        <w:right w:val="none" w:sz="0" w:space="0" w:color="auto"/>
      </w:divBdr>
    </w:div>
    <w:div w:id="845751253">
      <w:bodyDiv w:val="1"/>
      <w:marLeft w:val="0"/>
      <w:marRight w:val="0"/>
      <w:marTop w:val="0"/>
      <w:marBottom w:val="0"/>
      <w:divBdr>
        <w:top w:val="none" w:sz="0" w:space="0" w:color="auto"/>
        <w:left w:val="none" w:sz="0" w:space="0" w:color="auto"/>
        <w:bottom w:val="none" w:sz="0" w:space="0" w:color="auto"/>
        <w:right w:val="none" w:sz="0" w:space="0" w:color="auto"/>
      </w:divBdr>
    </w:div>
    <w:div w:id="926226971">
      <w:bodyDiv w:val="1"/>
      <w:marLeft w:val="0"/>
      <w:marRight w:val="0"/>
      <w:marTop w:val="0"/>
      <w:marBottom w:val="0"/>
      <w:divBdr>
        <w:top w:val="none" w:sz="0" w:space="0" w:color="auto"/>
        <w:left w:val="none" w:sz="0" w:space="0" w:color="auto"/>
        <w:bottom w:val="none" w:sz="0" w:space="0" w:color="auto"/>
        <w:right w:val="none" w:sz="0" w:space="0" w:color="auto"/>
      </w:divBdr>
    </w:div>
    <w:div w:id="936254350">
      <w:bodyDiv w:val="1"/>
      <w:marLeft w:val="0"/>
      <w:marRight w:val="0"/>
      <w:marTop w:val="0"/>
      <w:marBottom w:val="0"/>
      <w:divBdr>
        <w:top w:val="none" w:sz="0" w:space="0" w:color="auto"/>
        <w:left w:val="none" w:sz="0" w:space="0" w:color="auto"/>
        <w:bottom w:val="none" w:sz="0" w:space="0" w:color="auto"/>
        <w:right w:val="none" w:sz="0" w:space="0" w:color="auto"/>
      </w:divBdr>
      <w:divsChild>
        <w:div w:id="224490115">
          <w:marLeft w:val="0"/>
          <w:marRight w:val="0"/>
          <w:marTop w:val="0"/>
          <w:marBottom w:val="0"/>
          <w:divBdr>
            <w:top w:val="none" w:sz="0" w:space="0" w:color="auto"/>
            <w:left w:val="none" w:sz="0" w:space="0" w:color="auto"/>
            <w:bottom w:val="none" w:sz="0" w:space="0" w:color="auto"/>
            <w:right w:val="none" w:sz="0" w:space="0" w:color="auto"/>
          </w:divBdr>
          <w:divsChild>
            <w:div w:id="9112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813569">
      <w:bodyDiv w:val="1"/>
      <w:marLeft w:val="0"/>
      <w:marRight w:val="0"/>
      <w:marTop w:val="0"/>
      <w:marBottom w:val="0"/>
      <w:divBdr>
        <w:top w:val="none" w:sz="0" w:space="0" w:color="auto"/>
        <w:left w:val="none" w:sz="0" w:space="0" w:color="auto"/>
        <w:bottom w:val="none" w:sz="0" w:space="0" w:color="auto"/>
        <w:right w:val="none" w:sz="0" w:space="0" w:color="auto"/>
      </w:divBdr>
    </w:div>
    <w:div w:id="960570379">
      <w:bodyDiv w:val="1"/>
      <w:marLeft w:val="0"/>
      <w:marRight w:val="0"/>
      <w:marTop w:val="0"/>
      <w:marBottom w:val="0"/>
      <w:divBdr>
        <w:top w:val="none" w:sz="0" w:space="0" w:color="auto"/>
        <w:left w:val="none" w:sz="0" w:space="0" w:color="auto"/>
        <w:bottom w:val="none" w:sz="0" w:space="0" w:color="auto"/>
        <w:right w:val="none" w:sz="0" w:space="0" w:color="auto"/>
      </w:divBdr>
    </w:div>
    <w:div w:id="975791056">
      <w:bodyDiv w:val="1"/>
      <w:marLeft w:val="0"/>
      <w:marRight w:val="0"/>
      <w:marTop w:val="0"/>
      <w:marBottom w:val="0"/>
      <w:divBdr>
        <w:top w:val="none" w:sz="0" w:space="0" w:color="auto"/>
        <w:left w:val="none" w:sz="0" w:space="0" w:color="auto"/>
        <w:bottom w:val="none" w:sz="0" w:space="0" w:color="auto"/>
        <w:right w:val="none" w:sz="0" w:space="0" w:color="auto"/>
      </w:divBdr>
    </w:div>
    <w:div w:id="997684920">
      <w:bodyDiv w:val="1"/>
      <w:marLeft w:val="0"/>
      <w:marRight w:val="0"/>
      <w:marTop w:val="0"/>
      <w:marBottom w:val="0"/>
      <w:divBdr>
        <w:top w:val="none" w:sz="0" w:space="0" w:color="auto"/>
        <w:left w:val="none" w:sz="0" w:space="0" w:color="auto"/>
        <w:bottom w:val="none" w:sz="0" w:space="0" w:color="auto"/>
        <w:right w:val="none" w:sz="0" w:space="0" w:color="auto"/>
      </w:divBdr>
    </w:div>
    <w:div w:id="1004472820">
      <w:bodyDiv w:val="1"/>
      <w:marLeft w:val="0"/>
      <w:marRight w:val="0"/>
      <w:marTop w:val="0"/>
      <w:marBottom w:val="0"/>
      <w:divBdr>
        <w:top w:val="none" w:sz="0" w:space="0" w:color="auto"/>
        <w:left w:val="none" w:sz="0" w:space="0" w:color="auto"/>
        <w:bottom w:val="none" w:sz="0" w:space="0" w:color="auto"/>
        <w:right w:val="none" w:sz="0" w:space="0" w:color="auto"/>
      </w:divBdr>
    </w:div>
    <w:div w:id="1041511439">
      <w:bodyDiv w:val="1"/>
      <w:marLeft w:val="0"/>
      <w:marRight w:val="0"/>
      <w:marTop w:val="0"/>
      <w:marBottom w:val="0"/>
      <w:divBdr>
        <w:top w:val="none" w:sz="0" w:space="0" w:color="auto"/>
        <w:left w:val="none" w:sz="0" w:space="0" w:color="auto"/>
        <w:bottom w:val="none" w:sz="0" w:space="0" w:color="auto"/>
        <w:right w:val="none" w:sz="0" w:space="0" w:color="auto"/>
      </w:divBdr>
    </w:div>
    <w:div w:id="1041856713">
      <w:bodyDiv w:val="1"/>
      <w:marLeft w:val="0"/>
      <w:marRight w:val="0"/>
      <w:marTop w:val="0"/>
      <w:marBottom w:val="0"/>
      <w:divBdr>
        <w:top w:val="none" w:sz="0" w:space="0" w:color="auto"/>
        <w:left w:val="none" w:sz="0" w:space="0" w:color="auto"/>
        <w:bottom w:val="none" w:sz="0" w:space="0" w:color="auto"/>
        <w:right w:val="none" w:sz="0" w:space="0" w:color="auto"/>
      </w:divBdr>
    </w:div>
    <w:div w:id="1059286644">
      <w:bodyDiv w:val="1"/>
      <w:marLeft w:val="0"/>
      <w:marRight w:val="0"/>
      <w:marTop w:val="0"/>
      <w:marBottom w:val="0"/>
      <w:divBdr>
        <w:top w:val="none" w:sz="0" w:space="0" w:color="auto"/>
        <w:left w:val="none" w:sz="0" w:space="0" w:color="auto"/>
        <w:bottom w:val="none" w:sz="0" w:space="0" w:color="auto"/>
        <w:right w:val="none" w:sz="0" w:space="0" w:color="auto"/>
      </w:divBdr>
    </w:div>
    <w:div w:id="1074742445">
      <w:bodyDiv w:val="1"/>
      <w:marLeft w:val="0"/>
      <w:marRight w:val="0"/>
      <w:marTop w:val="0"/>
      <w:marBottom w:val="0"/>
      <w:divBdr>
        <w:top w:val="none" w:sz="0" w:space="0" w:color="auto"/>
        <w:left w:val="none" w:sz="0" w:space="0" w:color="auto"/>
        <w:bottom w:val="none" w:sz="0" w:space="0" w:color="auto"/>
        <w:right w:val="none" w:sz="0" w:space="0" w:color="auto"/>
      </w:divBdr>
    </w:div>
    <w:div w:id="1093936470">
      <w:bodyDiv w:val="1"/>
      <w:marLeft w:val="0"/>
      <w:marRight w:val="0"/>
      <w:marTop w:val="0"/>
      <w:marBottom w:val="0"/>
      <w:divBdr>
        <w:top w:val="none" w:sz="0" w:space="0" w:color="auto"/>
        <w:left w:val="none" w:sz="0" w:space="0" w:color="auto"/>
        <w:bottom w:val="none" w:sz="0" w:space="0" w:color="auto"/>
        <w:right w:val="none" w:sz="0" w:space="0" w:color="auto"/>
      </w:divBdr>
    </w:div>
    <w:div w:id="1144469021">
      <w:bodyDiv w:val="1"/>
      <w:marLeft w:val="0"/>
      <w:marRight w:val="0"/>
      <w:marTop w:val="0"/>
      <w:marBottom w:val="0"/>
      <w:divBdr>
        <w:top w:val="none" w:sz="0" w:space="0" w:color="auto"/>
        <w:left w:val="none" w:sz="0" w:space="0" w:color="auto"/>
        <w:bottom w:val="none" w:sz="0" w:space="0" w:color="auto"/>
        <w:right w:val="none" w:sz="0" w:space="0" w:color="auto"/>
      </w:divBdr>
    </w:div>
    <w:div w:id="1179199131">
      <w:bodyDiv w:val="1"/>
      <w:marLeft w:val="0"/>
      <w:marRight w:val="0"/>
      <w:marTop w:val="0"/>
      <w:marBottom w:val="0"/>
      <w:divBdr>
        <w:top w:val="none" w:sz="0" w:space="0" w:color="auto"/>
        <w:left w:val="none" w:sz="0" w:space="0" w:color="auto"/>
        <w:bottom w:val="none" w:sz="0" w:space="0" w:color="auto"/>
        <w:right w:val="none" w:sz="0" w:space="0" w:color="auto"/>
      </w:divBdr>
    </w:div>
    <w:div w:id="1211305686">
      <w:bodyDiv w:val="1"/>
      <w:marLeft w:val="0"/>
      <w:marRight w:val="0"/>
      <w:marTop w:val="0"/>
      <w:marBottom w:val="0"/>
      <w:divBdr>
        <w:top w:val="none" w:sz="0" w:space="0" w:color="auto"/>
        <w:left w:val="none" w:sz="0" w:space="0" w:color="auto"/>
        <w:bottom w:val="none" w:sz="0" w:space="0" w:color="auto"/>
        <w:right w:val="none" w:sz="0" w:space="0" w:color="auto"/>
      </w:divBdr>
    </w:div>
    <w:div w:id="1222136526">
      <w:bodyDiv w:val="1"/>
      <w:marLeft w:val="0"/>
      <w:marRight w:val="0"/>
      <w:marTop w:val="0"/>
      <w:marBottom w:val="0"/>
      <w:divBdr>
        <w:top w:val="none" w:sz="0" w:space="0" w:color="auto"/>
        <w:left w:val="none" w:sz="0" w:space="0" w:color="auto"/>
        <w:bottom w:val="none" w:sz="0" w:space="0" w:color="auto"/>
        <w:right w:val="none" w:sz="0" w:space="0" w:color="auto"/>
      </w:divBdr>
    </w:div>
    <w:div w:id="1236476144">
      <w:bodyDiv w:val="1"/>
      <w:marLeft w:val="0"/>
      <w:marRight w:val="0"/>
      <w:marTop w:val="0"/>
      <w:marBottom w:val="0"/>
      <w:divBdr>
        <w:top w:val="none" w:sz="0" w:space="0" w:color="auto"/>
        <w:left w:val="none" w:sz="0" w:space="0" w:color="auto"/>
        <w:bottom w:val="none" w:sz="0" w:space="0" w:color="auto"/>
        <w:right w:val="none" w:sz="0" w:space="0" w:color="auto"/>
      </w:divBdr>
    </w:div>
    <w:div w:id="1239435294">
      <w:bodyDiv w:val="1"/>
      <w:marLeft w:val="0"/>
      <w:marRight w:val="0"/>
      <w:marTop w:val="0"/>
      <w:marBottom w:val="0"/>
      <w:divBdr>
        <w:top w:val="none" w:sz="0" w:space="0" w:color="auto"/>
        <w:left w:val="none" w:sz="0" w:space="0" w:color="auto"/>
        <w:bottom w:val="none" w:sz="0" w:space="0" w:color="auto"/>
        <w:right w:val="none" w:sz="0" w:space="0" w:color="auto"/>
      </w:divBdr>
    </w:div>
    <w:div w:id="1254896894">
      <w:bodyDiv w:val="1"/>
      <w:marLeft w:val="0"/>
      <w:marRight w:val="0"/>
      <w:marTop w:val="0"/>
      <w:marBottom w:val="0"/>
      <w:divBdr>
        <w:top w:val="none" w:sz="0" w:space="0" w:color="auto"/>
        <w:left w:val="none" w:sz="0" w:space="0" w:color="auto"/>
        <w:bottom w:val="none" w:sz="0" w:space="0" w:color="auto"/>
        <w:right w:val="none" w:sz="0" w:space="0" w:color="auto"/>
      </w:divBdr>
    </w:div>
    <w:div w:id="1263802623">
      <w:bodyDiv w:val="1"/>
      <w:marLeft w:val="0"/>
      <w:marRight w:val="0"/>
      <w:marTop w:val="0"/>
      <w:marBottom w:val="0"/>
      <w:divBdr>
        <w:top w:val="none" w:sz="0" w:space="0" w:color="auto"/>
        <w:left w:val="none" w:sz="0" w:space="0" w:color="auto"/>
        <w:bottom w:val="none" w:sz="0" w:space="0" w:color="auto"/>
        <w:right w:val="none" w:sz="0" w:space="0" w:color="auto"/>
      </w:divBdr>
    </w:div>
    <w:div w:id="1268855591">
      <w:bodyDiv w:val="1"/>
      <w:marLeft w:val="0"/>
      <w:marRight w:val="0"/>
      <w:marTop w:val="0"/>
      <w:marBottom w:val="0"/>
      <w:divBdr>
        <w:top w:val="none" w:sz="0" w:space="0" w:color="auto"/>
        <w:left w:val="none" w:sz="0" w:space="0" w:color="auto"/>
        <w:bottom w:val="none" w:sz="0" w:space="0" w:color="auto"/>
        <w:right w:val="none" w:sz="0" w:space="0" w:color="auto"/>
      </w:divBdr>
    </w:div>
    <w:div w:id="1273513582">
      <w:bodyDiv w:val="1"/>
      <w:marLeft w:val="0"/>
      <w:marRight w:val="0"/>
      <w:marTop w:val="0"/>
      <w:marBottom w:val="0"/>
      <w:divBdr>
        <w:top w:val="none" w:sz="0" w:space="0" w:color="auto"/>
        <w:left w:val="none" w:sz="0" w:space="0" w:color="auto"/>
        <w:bottom w:val="none" w:sz="0" w:space="0" w:color="auto"/>
        <w:right w:val="none" w:sz="0" w:space="0" w:color="auto"/>
      </w:divBdr>
    </w:div>
    <w:div w:id="1345748249">
      <w:bodyDiv w:val="1"/>
      <w:marLeft w:val="0"/>
      <w:marRight w:val="0"/>
      <w:marTop w:val="0"/>
      <w:marBottom w:val="0"/>
      <w:divBdr>
        <w:top w:val="none" w:sz="0" w:space="0" w:color="auto"/>
        <w:left w:val="none" w:sz="0" w:space="0" w:color="auto"/>
        <w:bottom w:val="none" w:sz="0" w:space="0" w:color="auto"/>
        <w:right w:val="none" w:sz="0" w:space="0" w:color="auto"/>
      </w:divBdr>
    </w:div>
    <w:div w:id="1367606457">
      <w:bodyDiv w:val="1"/>
      <w:marLeft w:val="0"/>
      <w:marRight w:val="0"/>
      <w:marTop w:val="0"/>
      <w:marBottom w:val="0"/>
      <w:divBdr>
        <w:top w:val="none" w:sz="0" w:space="0" w:color="auto"/>
        <w:left w:val="none" w:sz="0" w:space="0" w:color="auto"/>
        <w:bottom w:val="none" w:sz="0" w:space="0" w:color="auto"/>
        <w:right w:val="none" w:sz="0" w:space="0" w:color="auto"/>
      </w:divBdr>
    </w:div>
    <w:div w:id="1379235073">
      <w:bodyDiv w:val="1"/>
      <w:marLeft w:val="0"/>
      <w:marRight w:val="0"/>
      <w:marTop w:val="0"/>
      <w:marBottom w:val="0"/>
      <w:divBdr>
        <w:top w:val="none" w:sz="0" w:space="0" w:color="auto"/>
        <w:left w:val="none" w:sz="0" w:space="0" w:color="auto"/>
        <w:bottom w:val="none" w:sz="0" w:space="0" w:color="auto"/>
        <w:right w:val="none" w:sz="0" w:space="0" w:color="auto"/>
      </w:divBdr>
    </w:div>
    <w:div w:id="1414737245">
      <w:bodyDiv w:val="1"/>
      <w:marLeft w:val="0"/>
      <w:marRight w:val="0"/>
      <w:marTop w:val="0"/>
      <w:marBottom w:val="0"/>
      <w:divBdr>
        <w:top w:val="none" w:sz="0" w:space="0" w:color="auto"/>
        <w:left w:val="none" w:sz="0" w:space="0" w:color="auto"/>
        <w:bottom w:val="none" w:sz="0" w:space="0" w:color="auto"/>
        <w:right w:val="none" w:sz="0" w:space="0" w:color="auto"/>
      </w:divBdr>
    </w:div>
    <w:div w:id="1418090000">
      <w:bodyDiv w:val="1"/>
      <w:marLeft w:val="0"/>
      <w:marRight w:val="0"/>
      <w:marTop w:val="0"/>
      <w:marBottom w:val="0"/>
      <w:divBdr>
        <w:top w:val="none" w:sz="0" w:space="0" w:color="auto"/>
        <w:left w:val="none" w:sz="0" w:space="0" w:color="auto"/>
        <w:bottom w:val="none" w:sz="0" w:space="0" w:color="auto"/>
        <w:right w:val="none" w:sz="0" w:space="0" w:color="auto"/>
      </w:divBdr>
    </w:div>
    <w:div w:id="1419055407">
      <w:bodyDiv w:val="1"/>
      <w:marLeft w:val="0"/>
      <w:marRight w:val="0"/>
      <w:marTop w:val="0"/>
      <w:marBottom w:val="0"/>
      <w:divBdr>
        <w:top w:val="none" w:sz="0" w:space="0" w:color="auto"/>
        <w:left w:val="none" w:sz="0" w:space="0" w:color="auto"/>
        <w:bottom w:val="none" w:sz="0" w:space="0" w:color="auto"/>
        <w:right w:val="none" w:sz="0" w:space="0" w:color="auto"/>
      </w:divBdr>
    </w:div>
    <w:div w:id="1493831827">
      <w:bodyDiv w:val="1"/>
      <w:marLeft w:val="0"/>
      <w:marRight w:val="0"/>
      <w:marTop w:val="0"/>
      <w:marBottom w:val="0"/>
      <w:divBdr>
        <w:top w:val="none" w:sz="0" w:space="0" w:color="auto"/>
        <w:left w:val="none" w:sz="0" w:space="0" w:color="auto"/>
        <w:bottom w:val="none" w:sz="0" w:space="0" w:color="auto"/>
        <w:right w:val="none" w:sz="0" w:space="0" w:color="auto"/>
      </w:divBdr>
    </w:div>
    <w:div w:id="1516723367">
      <w:bodyDiv w:val="1"/>
      <w:marLeft w:val="0"/>
      <w:marRight w:val="0"/>
      <w:marTop w:val="0"/>
      <w:marBottom w:val="0"/>
      <w:divBdr>
        <w:top w:val="none" w:sz="0" w:space="0" w:color="auto"/>
        <w:left w:val="none" w:sz="0" w:space="0" w:color="auto"/>
        <w:bottom w:val="none" w:sz="0" w:space="0" w:color="auto"/>
        <w:right w:val="none" w:sz="0" w:space="0" w:color="auto"/>
      </w:divBdr>
    </w:div>
    <w:div w:id="1533107665">
      <w:bodyDiv w:val="1"/>
      <w:marLeft w:val="0"/>
      <w:marRight w:val="0"/>
      <w:marTop w:val="0"/>
      <w:marBottom w:val="0"/>
      <w:divBdr>
        <w:top w:val="none" w:sz="0" w:space="0" w:color="auto"/>
        <w:left w:val="none" w:sz="0" w:space="0" w:color="auto"/>
        <w:bottom w:val="none" w:sz="0" w:space="0" w:color="auto"/>
        <w:right w:val="none" w:sz="0" w:space="0" w:color="auto"/>
      </w:divBdr>
    </w:div>
    <w:div w:id="1546598053">
      <w:bodyDiv w:val="1"/>
      <w:marLeft w:val="0"/>
      <w:marRight w:val="0"/>
      <w:marTop w:val="0"/>
      <w:marBottom w:val="0"/>
      <w:divBdr>
        <w:top w:val="none" w:sz="0" w:space="0" w:color="auto"/>
        <w:left w:val="none" w:sz="0" w:space="0" w:color="auto"/>
        <w:bottom w:val="none" w:sz="0" w:space="0" w:color="auto"/>
        <w:right w:val="none" w:sz="0" w:space="0" w:color="auto"/>
      </w:divBdr>
    </w:div>
    <w:div w:id="1555389883">
      <w:bodyDiv w:val="1"/>
      <w:marLeft w:val="0"/>
      <w:marRight w:val="0"/>
      <w:marTop w:val="0"/>
      <w:marBottom w:val="0"/>
      <w:divBdr>
        <w:top w:val="none" w:sz="0" w:space="0" w:color="auto"/>
        <w:left w:val="none" w:sz="0" w:space="0" w:color="auto"/>
        <w:bottom w:val="none" w:sz="0" w:space="0" w:color="auto"/>
        <w:right w:val="none" w:sz="0" w:space="0" w:color="auto"/>
      </w:divBdr>
    </w:div>
    <w:div w:id="1573391462">
      <w:bodyDiv w:val="1"/>
      <w:marLeft w:val="0"/>
      <w:marRight w:val="0"/>
      <w:marTop w:val="0"/>
      <w:marBottom w:val="0"/>
      <w:divBdr>
        <w:top w:val="none" w:sz="0" w:space="0" w:color="auto"/>
        <w:left w:val="none" w:sz="0" w:space="0" w:color="auto"/>
        <w:bottom w:val="none" w:sz="0" w:space="0" w:color="auto"/>
        <w:right w:val="none" w:sz="0" w:space="0" w:color="auto"/>
      </w:divBdr>
    </w:div>
    <w:div w:id="1603412603">
      <w:bodyDiv w:val="1"/>
      <w:marLeft w:val="0"/>
      <w:marRight w:val="0"/>
      <w:marTop w:val="0"/>
      <w:marBottom w:val="0"/>
      <w:divBdr>
        <w:top w:val="none" w:sz="0" w:space="0" w:color="auto"/>
        <w:left w:val="none" w:sz="0" w:space="0" w:color="auto"/>
        <w:bottom w:val="none" w:sz="0" w:space="0" w:color="auto"/>
        <w:right w:val="none" w:sz="0" w:space="0" w:color="auto"/>
      </w:divBdr>
    </w:div>
    <w:div w:id="1687096349">
      <w:bodyDiv w:val="1"/>
      <w:marLeft w:val="0"/>
      <w:marRight w:val="0"/>
      <w:marTop w:val="0"/>
      <w:marBottom w:val="0"/>
      <w:divBdr>
        <w:top w:val="none" w:sz="0" w:space="0" w:color="auto"/>
        <w:left w:val="none" w:sz="0" w:space="0" w:color="auto"/>
        <w:bottom w:val="none" w:sz="0" w:space="0" w:color="auto"/>
        <w:right w:val="none" w:sz="0" w:space="0" w:color="auto"/>
      </w:divBdr>
    </w:div>
    <w:div w:id="1703045278">
      <w:bodyDiv w:val="1"/>
      <w:marLeft w:val="0"/>
      <w:marRight w:val="0"/>
      <w:marTop w:val="0"/>
      <w:marBottom w:val="0"/>
      <w:divBdr>
        <w:top w:val="none" w:sz="0" w:space="0" w:color="auto"/>
        <w:left w:val="none" w:sz="0" w:space="0" w:color="auto"/>
        <w:bottom w:val="none" w:sz="0" w:space="0" w:color="auto"/>
        <w:right w:val="none" w:sz="0" w:space="0" w:color="auto"/>
      </w:divBdr>
    </w:div>
    <w:div w:id="1789011287">
      <w:bodyDiv w:val="1"/>
      <w:marLeft w:val="0"/>
      <w:marRight w:val="0"/>
      <w:marTop w:val="0"/>
      <w:marBottom w:val="0"/>
      <w:divBdr>
        <w:top w:val="none" w:sz="0" w:space="0" w:color="auto"/>
        <w:left w:val="none" w:sz="0" w:space="0" w:color="auto"/>
        <w:bottom w:val="none" w:sz="0" w:space="0" w:color="auto"/>
        <w:right w:val="none" w:sz="0" w:space="0" w:color="auto"/>
      </w:divBdr>
      <w:divsChild>
        <w:div w:id="148454639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24855992">
      <w:bodyDiv w:val="1"/>
      <w:marLeft w:val="0"/>
      <w:marRight w:val="0"/>
      <w:marTop w:val="0"/>
      <w:marBottom w:val="0"/>
      <w:divBdr>
        <w:top w:val="none" w:sz="0" w:space="0" w:color="auto"/>
        <w:left w:val="none" w:sz="0" w:space="0" w:color="auto"/>
        <w:bottom w:val="none" w:sz="0" w:space="0" w:color="auto"/>
        <w:right w:val="none" w:sz="0" w:space="0" w:color="auto"/>
      </w:divBdr>
    </w:div>
    <w:div w:id="1835687097">
      <w:bodyDiv w:val="1"/>
      <w:marLeft w:val="0"/>
      <w:marRight w:val="0"/>
      <w:marTop w:val="0"/>
      <w:marBottom w:val="0"/>
      <w:divBdr>
        <w:top w:val="none" w:sz="0" w:space="0" w:color="auto"/>
        <w:left w:val="none" w:sz="0" w:space="0" w:color="auto"/>
        <w:bottom w:val="none" w:sz="0" w:space="0" w:color="auto"/>
        <w:right w:val="none" w:sz="0" w:space="0" w:color="auto"/>
      </w:divBdr>
    </w:div>
    <w:div w:id="1862666206">
      <w:bodyDiv w:val="1"/>
      <w:marLeft w:val="0"/>
      <w:marRight w:val="0"/>
      <w:marTop w:val="0"/>
      <w:marBottom w:val="0"/>
      <w:divBdr>
        <w:top w:val="none" w:sz="0" w:space="0" w:color="auto"/>
        <w:left w:val="none" w:sz="0" w:space="0" w:color="auto"/>
        <w:bottom w:val="none" w:sz="0" w:space="0" w:color="auto"/>
        <w:right w:val="none" w:sz="0" w:space="0" w:color="auto"/>
      </w:divBdr>
    </w:div>
    <w:div w:id="1898710655">
      <w:bodyDiv w:val="1"/>
      <w:marLeft w:val="0"/>
      <w:marRight w:val="0"/>
      <w:marTop w:val="0"/>
      <w:marBottom w:val="0"/>
      <w:divBdr>
        <w:top w:val="none" w:sz="0" w:space="0" w:color="auto"/>
        <w:left w:val="none" w:sz="0" w:space="0" w:color="auto"/>
        <w:bottom w:val="none" w:sz="0" w:space="0" w:color="auto"/>
        <w:right w:val="none" w:sz="0" w:space="0" w:color="auto"/>
      </w:divBdr>
    </w:div>
    <w:div w:id="1915240550">
      <w:bodyDiv w:val="1"/>
      <w:marLeft w:val="0"/>
      <w:marRight w:val="0"/>
      <w:marTop w:val="0"/>
      <w:marBottom w:val="0"/>
      <w:divBdr>
        <w:top w:val="none" w:sz="0" w:space="0" w:color="auto"/>
        <w:left w:val="none" w:sz="0" w:space="0" w:color="auto"/>
        <w:bottom w:val="none" w:sz="0" w:space="0" w:color="auto"/>
        <w:right w:val="none" w:sz="0" w:space="0" w:color="auto"/>
      </w:divBdr>
    </w:div>
    <w:div w:id="1967852222">
      <w:bodyDiv w:val="1"/>
      <w:marLeft w:val="0"/>
      <w:marRight w:val="0"/>
      <w:marTop w:val="0"/>
      <w:marBottom w:val="0"/>
      <w:divBdr>
        <w:top w:val="none" w:sz="0" w:space="0" w:color="auto"/>
        <w:left w:val="none" w:sz="0" w:space="0" w:color="auto"/>
        <w:bottom w:val="none" w:sz="0" w:space="0" w:color="auto"/>
        <w:right w:val="none" w:sz="0" w:space="0" w:color="auto"/>
      </w:divBdr>
      <w:divsChild>
        <w:div w:id="1411151169">
          <w:marLeft w:val="0"/>
          <w:marRight w:val="0"/>
          <w:marTop w:val="0"/>
          <w:marBottom w:val="0"/>
          <w:divBdr>
            <w:top w:val="none" w:sz="0" w:space="0" w:color="auto"/>
            <w:left w:val="none" w:sz="0" w:space="0" w:color="auto"/>
            <w:bottom w:val="none" w:sz="0" w:space="0" w:color="auto"/>
            <w:right w:val="none" w:sz="0" w:space="0" w:color="auto"/>
          </w:divBdr>
          <w:divsChild>
            <w:div w:id="10022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030559">
      <w:bodyDiv w:val="1"/>
      <w:marLeft w:val="0"/>
      <w:marRight w:val="0"/>
      <w:marTop w:val="0"/>
      <w:marBottom w:val="0"/>
      <w:divBdr>
        <w:top w:val="none" w:sz="0" w:space="0" w:color="auto"/>
        <w:left w:val="none" w:sz="0" w:space="0" w:color="auto"/>
        <w:bottom w:val="none" w:sz="0" w:space="0" w:color="auto"/>
        <w:right w:val="none" w:sz="0" w:space="0" w:color="auto"/>
      </w:divBdr>
    </w:div>
    <w:div w:id="1996492198">
      <w:bodyDiv w:val="1"/>
      <w:marLeft w:val="0"/>
      <w:marRight w:val="0"/>
      <w:marTop w:val="0"/>
      <w:marBottom w:val="0"/>
      <w:divBdr>
        <w:top w:val="none" w:sz="0" w:space="0" w:color="auto"/>
        <w:left w:val="none" w:sz="0" w:space="0" w:color="auto"/>
        <w:bottom w:val="none" w:sz="0" w:space="0" w:color="auto"/>
        <w:right w:val="none" w:sz="0" w:space="0" w:color="auto"/>
      </w:divBdr>
    </w:div>
    <w:div w:id="2028095947">
      <w:bodyDiv w:val="1"/>
      <w:marLeft w:val="0"/>
      <w:marRight w:val="0"/>
      <w:marTop w:val="0"/>
      <w:marBottom w:val="0"/>
      <w:divBdr>
        <w:top w:val="none" w:sz="0" w:space="0" w:color="auto"/>
        <w:left w:val="none" w:sz="0" w:space="0" w:color="auto"/>
        <w:bottom w:val="none" w:sz="0" w:space="0" w:color="auto"/>
        <w:right w:val="none" w:sz="0" w:space="0" w:color="auto"/>
      </w:divBdr>
    </w:div>
    <w:div w:id="2028676846">
      <w:bodyDiv w:val="1"/>
      <w:marLeft w:val="0"/>
      <w:marRight w:val="0"/>
      <w:marTop w:val="0"/>
      <w:marBottom w:val="0"/>
      <w:divBdr>
        <w:top w:val="none" w:sz="0" w:space="0" w:color="auto"/>
        <w:left w:val="none" w:sz="0" w:space="0" w:color="auto"/>
        <w:bottom w:val="none" w:sz="0" w:space="0" w:color="auto"/>
        <w:right w:val="none" w:sz="0" w:space="0" w:color="auto"/>
      </w:divBdr>
    </w:div>
    <w:div w:id="2049645219">
      <w:bodyDiv w:val="1"/>
      <w:marLeft w:val="0"/>
      <w:marRight w:val="0"/>
      <w:marTop w:val="0"/>
      <w:marBottom w:val="0"/>
      <w:divBdr>
        <w:top w:val="none" w:sz="0" w:space="0" w:color="auto"/>
        <w:left w:val="none" w:sz="0" w:space="0" w:color="auto"/>
        <w:bottom w:val="none" w:sz="0" w:space="0" w:color="auto"/>
        <w:right w:val="none" w:sz="0" w:space="0" w:color="auto"/>
      </w:divBdr>
    </w:div>
    <w:div w:id="2101678649">
      <w:bodyDiv w:val="1"/>
      <w:marLeft w:val="0"/>
      <w:marRight w:val="0"/>
      <w:marTop w:val="0"/>
      <w:marBottom w:val="0"/>
      <w:divBdr>
        <w:top w:val="none" w:sz="0" w:space="0" w:color="auto"/>
        <w:left w:val="none" w:sz="0" w:space="0" w:color="auto"/>
        <w:bottom w:val="none" w:sz="0" w:space="0" w:color="auto"/>
        <w:right w:val="none" w:sz="0" w:space="0" w:color="auto"/>
      </w:divBdr>
    </w:div>
    <w:div w:id="2112897470">
      <w:bodyDiv w:val="1"/>
      <w:marLeft w:val="0"/>
      <w:marRight w:val="0"/>
      <w:marTop w:val="0"/>
      <w:marBottom w:val="0"/>
      <w:divBdr>
        <w:top w:val="none" w:sz="0" w:space="0" w:color="auto"/>
        <w:left w:val="none" w:sz="0" w:space="0" w:color="auto"/>
        <w:bottom w:val="none" w:sz="0" w:space="0" w:color="auto"/>
        <w:right w:val="none" w:sz="0" w:space="0" w:color="auto"/>
      </w:divBdr>
    </w:div>
    <w:div w:id="2116561339">
      <w:bodyDiv w:val="1"/>
      <w:marLeft w:val="0"/>
      <w:marRight w:val="0"/>
      <w:marTop w:val="0"/>
      <w:marBottom w:val="0"/>
      <w:divBdr>
        <w:top w:val="none" w:sz="0" w:space="0" w:color="auto"/>
        <w:left w:val="none" w:sz="0" w:space="0" w:color="auto"/>
        <w:bottom w:val="none" w:sz="0" w:space="0" w:color="auto"/>
        <w:right w:val="none" w:sz="0" w:space="0" w:color="auto"/>
      </w:divBdr>
    </w:div>
    <w:div w:id="2126996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489&amp;Type=201/" TargetMode="External"/><Relationship Id="rId13" Type="http://schemas.openxmlformats.org/officeDocument/2006/relationships/control" Target="activeX/activeX1.xml"/><Relationship Id="rId18" Type="http://schemas.openxmlformats.org/officeDocument/2006/relationships/hyperlink" Target="apis://Base=NARH&amp;DocCode=84015&amp;ToPar=Art14_Al3&amp;Type=201/"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yperlink" Target="apis://Base=NARH&amp;DocCode=4076&amp;Type=2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apis://Base=NARH&amp;DocCode=84015&amp;ToPar=Art11&amp;Type=201/" TargetMode="External"/><Relationship Id="rId20" Type="http://schemas.openxmlformats.org/officeDocument/2006/relationships/hyperlink" Target="apis://Base=NARH&amp;DocCode=84015&amp;ToPar=Art15&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83833&amp;ToPar=Art41_Ann9&amp;Type=20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pis://Base=NARH&amp;DocCode=84015&amp;ToPar=Art19_Al5&amp;Type=201" TargetMode="External"/><Relationship Id="rId23" Type="http://schemas.openxmlformats.org/officeDocument/2006/relationships/footer" Target="footer2.xml"/><Relationship Id="rId10" Type="http://schemas.openxmlformats.org/officeDocument/2006/relationships/hyperlink" Target="apis://Base=NARH&amp;DocCode=83833&amp;ToPar=Art25_Ann8&amp;Type=201/" TargetMode="External"/><Relationship Id="rId19" Type="http://schemas.openxmlformats.org/officeDocument/2006/relationships/hyperlink" Target="apis://Base=NARH&amp;DocCode=84015&amp;ToPar=Art14_Al4&amp;Type=201/" TargetMode="External"/><Relationship Id="rId4" Type="http://schemas.openxmlformats.org/officeDocument/2006/relationships/settings" Target="settings.xml"/><Relationship Id="rId9" Type="http://schemas.openxmlformats.org/officeDocument/2006/relationships/hyperlink" Target="apis://Base=NARH&amp;DocCode=4708&amp;Type=201/" TargetMode="External"/><Relationship Id="rId14" Type="http://schemas.openxmlformats.org/officeDocument/2006/relationships/control" Target="activeX/activeX2.xml"/><Relationship Id="rId22"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96FCD-E021-4C77-A496-F7B217391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3055</Words>
  <Characters>21418</Characters>
  <Application>Microsoft Office Word</Application>
  <DocSecurity>0</DocSecurity>
  <Lines>178</Lines>
  <Paragraphs>48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ДЪРЖАВЕН ФОНД ЗЕМЕДЕЛИЕ</vt:lpstr>
      <vt:lpstr>ДЪРЖАВЕН ФОНД ЗЕМЕДЕЛИЕ</vt:lpstr>
    </vt:vector>
  </TitlesOfParts>
  <Company>SFA</Company>
  <LinksUpToDate>false</LinksUpToDate>
  <CharactersWithSpaces>24425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ДЪРЖАВЕН ФОНД ЗЕМЕДЕЛИЕ</dc:title>
  <dc:creator>Donika Koleva</dc:creator>
  <cp:lastModifiedBy>mariasko</cp:lastModifiedBy>
  <cp:revision>2</cp:revision>
  <cp:lastPrinted>2016-02-23T15:42:00Z</cp:lastPrinted>
  <dcterms:created xsi:type="dcterms:W3CDTF">2017-05-03T07:04:00Z</dcterms:created>
  <dcterms:modified xsi:type="dcterms:W3CDTF">2017-05-03T07:04:00Z</dcterms:modified>
</cp:coreProperties>
</file>